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6EFB70BD" w:rsidP="50AE1CBF" w:rsidRDefault="6EFB70BD" w14:paraId="06F4C13B" w14:textId="208492E7">
      <w:pPr>
        <w:pStyle w:val="Normal"/>
        <w:spacing w:after="0"/>
        <w:rPr>
          <w:rFonts w:ascii="Arial" w:hAnsi="Arial" w:eastAsia="Arial" w:cs="Arial"/>
          <w:b w:val="1"/>
          <w:bCs w:val="1"/>
          <w:i w:val="0"/>
          <w:iCs w:val="0"/>
          <w:caps w:val="0"/>
          <w:smallCaps w:val="0"/>
          <w:noProof w:val="0"/>
          <w:color w:val="1F1F1F"/>
          <w:sz w:val="22"/>
          <w:szCs w:val="22"/>
          <w:u w:val="single"/>
          <w:lang w:val="es-ES"/>
        </w:rPr>
      </w:pPr>
      <w:r w:rsidRPr="50AE1CBF" w:rsidR="6EFB70BD">
        <w:rPr>
          <w:rFonts w:ascii="Arial" w:hAnsi="Arial" w:eastAsia="Arial" w:cs="Arial"/>
          <w:b w:val="1"/>
          <w:bCs w:val="1"/>
          <w:i w:val="0"/>
          <w:iCs w:val="0"/>
          <w:caps w:val="0"/>
          <w:smallCaps w:val="0"/>
          <w:noProof w:val="0"/>
          <w:color w:val="1F1F1F"/>
          <w:sz w:val="22"/>
          <w:szCs w:val="22"/>
          <w:u w:val="single"/>
          <w:lang w:val="es-ES"/>
        </w:rPr>
        <w:t xml:space="preserve">Tarifa reducida PRONTO (personas mayores, discapacitadas, </w:t>
      </w:r>
      <w:r w:rsidRPr="50AE1CBF" w:rsidR="293F9294">
        <w:rPr>
          <w:rFonts w:ascii="Arial" w:hAnsi="Arial" w:eastAsia="Arial" w:cs="Arial"/>
          <w:b w:val="1"/>
          <w:bCs w:val="1"/>
          <w:i w:val="0"/>
          <w:iCs w:val="0"/>
          <w:caps w:val="0"/>
          <w:smallCaps w:val="0"/>
          <w:noProof w:val="0"/>
          <w:color w:val="1F1F1F"/>
          <w:sz w:val="22"/>
          <w:szCs w:val="22"/>
          <w:u w:val="single"/>
          <w:lang w:val="es-ES"/>
        </w:rPr>
        <w:t xml:space="preserve">con </w:t>
      </w:r>
      <w:r w:rsidRPr="50AE1CBF" w:rsidR="6EFB70BD">
        <w:rPr>
          <w:rFonts w:ascii="Arial" w:hAnsi="Arial" w:eastAsia="Arial" w:cs="Arial"/>
          <w:b w:val="1"/>
          <w:bCs w:val="1"/>
          <w:i w:val="0"/>
          <w:iCs w:val="0"/>
          <w:caps w:val="0"/>
          <w:smallCaps w:val="0"/>
          <w:noProof w:val="0"/>
          <w:color w:val="1F1F1F"/>
          <w:sz w:val="22"/>
          <w:szCs w:val="22"/>
          <w:u w:val="single"/>
          <w:lang w:val="es-ES"/>
        </w:rPr>
        <w:t xml:space="preserve">Medicare o jóvenes): </w:t>
      </w:r>
      <w:r w:rsidRPr="50AE1CBF" w:rsidR="365E1993">
        <w:rPr>
          <w:rFonts w:ascii="Arial" w:hAnsi="Arial" w:eastAsia="Arial" w:cs="Arial"/>
          <w:b w:val="1"/>
          <w:bCs w:val="1"/>
          <w:i w:val="0"/>
          <w:iCs w:val="0"/>
          <w:caps w:val="0"/>
          <w:smallCaps w:val="0"/>
          <w:noProof w:val="0"/>
          <w:color w:val="1F1F1F"/>
          <w:sz w:val="22"/>
          <w:szCs w:val="22"/>
          <w:u w:val="single"/>
          <w:lang w:val="es-ES"/>
        </w:rPr>
        <w:t>última oportunidad para</w:t>
      </w:r>
      <w:r w:rsidRPr="50AE1CBF" w:rsidR="26CB254E">
        <w:rPr>
          <w:rFonts w:ascii="Arial" w:hAnsi="Arial" w:eastAsia="Arial" w:cs="Arial"/>
          <w:b w:val="1"/>
          <w:bCs w:val="1"/>
          <w:i w:val="0"/>
          <w:iCs w:val="0"/>
          <w:caps w:val="0"/>
          <w:smallCaps w:val="0"/>
          <w:noProof w:val="0"/>
          <w:color w:val="1F1F1F"/>
          <w:sz w:val="22"/>
          <w:szCs w:val="22"/>
          <w:u w:val="single"/>
          <w:lang w:val="es-ES"/>
        </w:rPr>
        <w:t xml:space="preserve"> </w:t>
      </w:r>
      <w:r w:rsidRPr="50AE1CBF" w:rsidR="6EFB70BD">
        <w:rPr>
          <w:rFonts w:ascii="Arial" w:hAnsi="Arial" w:eastAsia="Arial" w:cs="Arial"/>
          <w:b w:val="1"/>
          <w:bCs w:val="1"/>
          <w:i w:val="0"/>
          <w:iCs w:val="0"/>
          <w:caps w:val="0"/>
          <w:smallCaps w:val="0"/>
          <w:noProof w:val="0"/>
          <w:color w:val="1F1F1F"/>
          <w:sz w:val="22"/>
          <w:szCs w:val="22"/>
          <w:u w:val="single"/>
          <w:lang w:val="es-ES"/>
        </w:rPr>
        <w:t>verifi</w:t>
      </w:r>
      <w:r w:rsidRPr="50AE1CBF" w:rsidR="0A6BA1FA">
        <w:rPr>
          <w:rFonts w:ascii="Arial" w:hAnsi="Arial" w:eastAsia="Arial" w:cs="Arial"/>
          <w:b w:val="1"/>
          <w:bCs w:val="1"/>
          <w:i w:val="0"/>
          <w:iCs w:val="0"/>
          <w:caps w:val="0"/>
          <w:smallCaps w:val="0"/>
          <w:noProof w:val="0"/>
          <w:color w:val="1F1F1F"/>
          <w:sz w:val="22"/>
          <w:szCs w:val="22"/>
          <w:u w:val="single"/>
          <w:lang w:val="es-ES"/>
        </w:rPr>
        <w:t>car</w:t>
      </w:r>
      <w:r w:rsidRPr="50AE1CBF" w:rsidR="6EFB70BD">
        <w:rPr>
          <w:rFonts w:ascii="Arial" w:hAnsi="Arial" w:eastAsia="Arial" w:cs="Arial"/>
          <w:b w:val="1"/>
          <w:bCs w:val="1"/>
          <w:i w:val="0"/>
          <w:iCs w:val="0"/>
          <w:caps w:val="0"/>
          <w:smallCaps w:val="0"/>
          <w:noProof w:val="0"/>
          <w:color w:val="1F1F1F"/>
          <w:sz w:val="22"/>
          <w:szCs w:val="22"/>
          <w:u w:val="single"/>
          <w:lang w:val="es-ES"/>
        </w:rPr>
        <w:t xml:space="preserve"> </w:t>
      </w:r>
      <w:r w:rsidRPr="50AE1CBF" w:rsidR="00978500">
        <w:rPr>
          <w:rFonts w:ascii="Arial" w:hAnsi="Arial" w:eastAsia="Arial" w:cs="Arial"/>
          <w:b w:val="1"/>
          <w:bCs w:val="1"/>
          <w:i w:val="0"/>
          <w:iCs w:val="0"/>
          <w:caps w:val="0"/>
          <w:smallCaps w:val="0"/>
          <w:noProof w:val="0"/>
          <w:color w:val="1F1F1F"/>
          <w:sz w:val="22"/>
          <w:szCs w:val="22"/>
          <w:u w:val="single"/>
          <w:lang w:val="es-ES"/>
        </w:rPr>
        <w:t xml:space="preserve">y mantener </w:t>
      </w:r>
      <w:r w:rsidRPr="50AE1CBF" w:rsidR="62F0BC09">
        <w:rPr>
          <w:rFonts w:ascii="Arial" w:hAnsi="Arial" w:eastAsia="Arial" w:cs="Arial"/>
          <w:b w:val="1"/>
          <w:bCs w:val="1"/>
          <w:i w:val="0"/>
          <w:iCs w:val="0"/>
          <w:caps w:val="0"/>
          <w:smallCaps w:val="0"/>
          <w:noProof w:val="0"/>
          <w:color w:val="1F1F1F"/>
          <w:sz w:val="22"/>
          <w:szCs w:val="22"/>
          <w:u w:val="single"/>
          <w:lang w:val="es-ES"/>
        </w:rPr>
        <w:t xml:space="preserve">tarifa con </w:t>
      </w:r>
      <w:r w:rsidRPr="50AE1CBF" w:rsidR="00978500">
        <w:rPr>
          <w:rFonts w:ascii="Arial" w:hAnsi="Arial" w:eastAsia="Arial" w:cs="Arial"/>
          <w:b w:val="1"/>
          <w:bCs w:val="1"/>
          <w:i w:val="0"/>
          <w:iCs w:val="0"/>
          <w:caps w:val="0"/>
          <w:smallCaps w:val="0"/>
          <w:noProof w:val="0"/>
          <w:color w:val="1F1F1F"/>
          <w:sz w:val="22"/>
          <w:szCs w:val="22"/>
          <w:u w:val="single"/>
          <w:lang w:val="es-ES"/>
        </w:rPr>
        <w:t>descuento/</w:t>
      </w:r>
      <w:r w:rsidRPr="50AE1CBF" w:rsidR="00978500">
        <w:rPr>
          <w:rFonts w:ascii="Arial" w:hAnsi="Arial" w:eastAsia="Arial" w:cs="Arial"/>
          <w:b w:val="1"/>
          <w:bCs w:val="1"/>
          <w:i w:val="0"/>
          <w:iCs w:val="0"/>
          <w:caps w:val="0"/>
          <w:smallCaps w:val="0"/>
          <w:noProof w:val="0"/>
          <w:color w:val="1F1F1F"/>
          <w:sz w:val="22"/>
          <w:szCs w:val="22"/>
          <w:u w:val="single"/>
          <w:lang w:val="es-ES"/>
        </w:rPr>
        <w:t>gratuita</w:t>
      </w:r>
    </w:p>
    <w:p xmlns:wp14="http://schemas.microsoft.com/office/word/2010/wordml" w:rsidP="4598026D" wp14:paraId="4FF6330E" wp14:textId="0EA5006E">
      <w:pPr>
        <w:spacing w:after="0"/>
        <w:rPr>
          <w:rFonts w:ascii="Arial" w:hAnsi="Arial" w:eastAsia="Arial" w:cs="Arial"/>
          <w:b w:val="0"/>
          <w:bCs w:val="0"/>
          <w:i w:val="0"/>
          <w:iCs w:val="0"/>
          <w:caps w:val="0"/>
          <w:smallCaps w:val="0"/>
          <w:noProof w:val="0"/>
          <w:color w:val="000000" w:themeColor="text1" w:themeTint="FF" w:themeShade="FF"/>
          <w:sz w:val="22"/>
          <w:szCs w:val="22"/>
          <w:lang w:val="en-US"/>
        </w:rPr>
      </w:pPr>
    </w:p>
    <w:p w:rsidR="300992E4" w:rsidP="50AE1CBF" w:rsidRDefault="300992E4" w14:paraId="4DC0A6A4" w14:textId="482FB439">
      <w:pPr>
        <w:pStyle w:val="Normal"/>
        <w:spacing w:after="0"/>
        <w:ind w:left="0"/>
        <w:rPr>
          <w:rFonts w:ascii="Arial" w:hAnsi="Arial" w:eastAsia="Arial" w:cs="Arial"/>
          <w:b w:val="0"/>
          <w:bCs w:val="0"/>
          <w:i w:val="0"/>
          <w:iCs w:val="0"/>
          <w:caps w:val="0"/>
          <w:smallCaps w:val="0"/>
          <w:noProof w:val="0"/>
          <w:color w:val="000000" w:themeColor="text1" w:themeTint="FF" w:themeShade="FF"/>
          <w:sz w:val="22"/>
          <w:szCs w:val="22"/>
          <w:lang w:val="es-ES"/>
        </w:rPr>
      </w:pPr>
      <w:r w:rsidRPr="50AE1CBF" w:rsidR="300992E4">
        <w:rPr>
          <w:rFonts w:ascii="Arial" w:hAnsi="Arial" w:eastAsia="Arial" w:cs="Arial"/>
          <w:b w:val="1"/>
          <w:bCs w:val="1"/>
          <w:i w:val="0"/>
          <w:iCs w:val="0"/>
          <w:caps w:val="0"/>
          <w:smallCaps w:val="0"/>
          <w:noProof w:val="0"/>
          <w:color w:val="000000" w:themeColor="text1" w:themeTint="FF" w:themeShade="FF"/>
          <w:sz w:val="22"/>
          <w:szCs w:val="22"/>
          <w:lang w:val="es-ES"/>
        </w:rPr>
        <w:t xml:space="preserve">Redes sociales:  </w:t>
      </w:r>
      <w:r>
        <w:br/>
      </w:r>
    </w:p>
    <w:p w:rsidR="300992E4" w:rsidP="50AE1CBF" w:rsidRDefault="300992E4" w14:paraId="215F82B9" w14:textId="1583FDCD">
      <w:pPr>
        <w:pStyle w:val="ListParagraph"/>
        <w:numPr>
          <w:ilvl w:val="0"/>
          <w:numId w:val="11"/>
        </w:numPr>
        <w:spacing w:after="0"/>
        <w:rPr>
          <w:rFonts w:ascii="Arial" w:hAnsi="Arial" w:eastAsia="Arial" w:cs="Arial"/>
          <w:b w:val="0"/>
          <w:bCs w:val="0"/>
          <w:i w:val="0"/>
          <w:iCs w:val="0"/>
          <w:caps w:val="0"/>
          <w:smallCaps w:val="0"/>
          <w:noProof w:val="0"/>
          <w:color w:val="000000" w:themeColor="text1" w:themeTint="FF" w:themeShade="FF"/>
          <w:sz w:val="22"/>
          <w:szCs w:val="22"/>
          <w:lang w:val="es-ES"/>
        </w:rPr>
      </w:pPr>
      <w:r w:rsidRPr="50AE1CBF" w:rsidR="300992E4">
        <w:rPr>
          <w:rFonts w:ascii="Arial" w:hAnsi="Arial" w:eastAsia="Arial" w:cs="Arial"/>
          <w:b w:val="0"/>
          <w:bCs w:val="0"/>
          <w:i w:val="0"/>
          <w:iCs w:val="0"/>
          <w:caps w:val="0"/>
          <w:smallCaps w:val="0"/>
          <w:noProof w:val="0"/>
          <w:color w:val="000000" w:themeColor="text1" w:themeTint="FF" w:themeShade="FF"/>
          <w:sz w:val="22"/>
          <w:szCs w:val="22"/>
          <w:lang w:val="es-ES"/>
        </w:rPr>
        <w:t>Atención</w:t>
      </w:r>
      <w:r w:rsidRPr="50AE1CBF" w:rsidR="300992E4">
        <w:rPr>
          <w:rFonts w:ascii="Arial" w:hAnsi="Arial" w:eastAsia="Arial" w:cs="Arial"/>
          <w:b w:val="0"/>
          <w:bCs w:val="0"/>
          <w:i w:val="0"/>
          <w:iCs w:val="0"/>
          <w:caps w:val="0"/>
          <w:smallCaps w:val="0"/>
          <w:noProof w:val="0"/>
          <w:color w:val="000000" w:themeColor="text1" w:themeTint="FF" w:themeShade="FF"/>
          <w:sz w:val="22"/>
          <w:szCs w:val="22"/>
          <w:lang w:val="es-ES"/>
        </w:rPr>
        <w:t xml:space="preserve"> </w:t>
      </w:r>
      <w:r w:rsidRPr="50AE1CBF" w:rsidR="34BE088C">
        <w:rPr>
          <w:rFonts w:ascii="Arial" w:hAnsi="Arial" w:eastAsia="Arial" w:cs="Arial"/>
          <w:b w:val="0"/>
          <w:bCs w:val="0"/>
          <w:i w:val="0"/>
          <w:iCs w:val="0"/>
          <w:caps w:val="0"/>
          <w:smallCaps w:val="0"/>
          <w:noProof w:val="0"/>
          <w:color w:val="000000" w:themeColor="text1" w:themeTint="FF" w:themeShade="FF"/>
          <w:sz w:val="22"/>
          <w:szCs w:val="22"/>
          <w:lang w:val="es-ES"/>
        </w:rPr>
        <w:t>pasajeros</w:t>
      </w:r>
      <w:r w:rsidRPr="50AE1CBF" w:rsidR="300992E4">
        <w:rPr>
          <w:rFonts w:ascii="Arial" w:hAnsi="Arial" w:eastAsia="Arial" w:cs="Arial"/>
          <w:b w:val="0"/>
          <w:bCs w:val="0"/>
          <w:i w:val="0"/>
          <w:iCs w:val="0"/>
          <w:caps w:val="0"/>
          <w:smallCaps w:val="0"/>
          <w:noProof w:val="0"/>
          <w:color w:val="000000" w:themeColor="text1" w:themeTint="FF" w:themeShade="FF"/>
          <w:sz w:val="22"/>
          <w:szCs w:val="22"/>
          <w:lang w:val="es-ES"/>
        </w:rPr>
        <w:t xml:space="preserve"> de transporte público: si utiliza un pase de transporte público para jóvenes, personas mayores o discapacitados de @sdmts o @gonctd, ¡la fecha límite para conservar su tarifa gratuita o con descuento es </w:t>
      </w:r>
      <w:r w:rsidRPr="50AE1CBF" w:rsidR="120EA725">
        <w:rPr>
          <w:rFonts w:ascii="Arial" w:hAnsi="Arial" w:eastAsia="Arial" w:cs="Arial"/>
          <w:b w:val="0"/>
          <w:bCs w:val="0"/>
          <w:i w:val="0"/>
          <w:iCs w:val="0"/>
          <w:caps w:val="0"/>
          <w:smallCaps w:val="0"/>
          <w:noProof w:val="0"/>
          <w:color w:val="000000" w:themeColor="text1" w:themeTint="FF" w:themeShade="FF"/>
          <w:sz w:val="22"/>
          <w:szCs w:val="22"/>
          <w:lang w:val="es-ES"/>
        </w:rPr>
        <w:t>este</w:t>
      </w:r>
      <w:r w:rsidRPr="50AE1CBF" w:rsidR="300992E4">
        <w:rPr>
          <w:rFonts w:ascii="Arial" w:hAnsi="Arial" w:eastAsia="Arial" w:cs="Arial"/>
          <w:b w:val="0"/>
          <w:bCs w:val="0"/>
          <w:i w:val="0"/>
          <w:iCs w:val="0"/>
          <w:caps w:val="0"/>
          <w:smallCaps w:val="0"/>
          <w:noProof w:val="0"/>
          <w:color w:val="000000" w:themeColor="text1" w:themeTint="FF" w:themeShade="FF"/>
          <w:sz w:val="22"/>
          <w:szCs w:val="22"/>
          <w:lang w:val="es-ES"/>
        </w:rPr>
        <w:t xml:space="preserve"> mes! Debe demostrar que califica para una tarifa gratuita o reducida antes del 31 de marzo. Detalles aquí: </w:t>
      </w:r>
      <w:hyperlink r:id="Rd83fd81a9b944575">
        <w:r w:rsidRPr="50AE1CBF" w:rsidR="479C3D48">
          <w:rPr>
            <w:rStyle w:val="Hyperlink"/>
            <w:rFonts w:ascii="Arial" w:hAnsi="Arial" w:eastAsia="Arial" w:cs="Arial"/>
            <w:b w:val="0"/>
            <w:bCs w:val="0"/>
            <w:i w:val="0"/>
            <w:iCs w:val="0"/>
            <w:caps w:val="0"/>
            <w:smallCaps w:val="0"/>
            <w:noProof w:val="0"/>
            <w:sz w:val="22"/>
            <w:szCs w:val="22"/>
            <w:lang w:val="es-ES"/>
          </w:rPr>
          <w:t>https://www.ridepronto.com/es/pronto-online-application-faq/</w:t>
        </w:r>
      </w:hyperlink>
      <w:r w:rsidRPr="50AE1CBF" w:rsidR="479C3D48">
        <w:rPr>
          <w:rFonts w:ascii="Arial" w:hAnsi="Arial" w:eastAsia="Arial" w:cs="Arial"/>
          <w:b w:val="0"/>
          <w:bCs w:val="0"/>
          <w:i w:val="0"/>
          <w:iCs w:val="0"/>
          <w:caps w:val="0"/>
          <w:smallCaps w:val="0"/>
          <w:noProof w:val="0"/>
          <w:color w:val="000000" w:themeColor="text1" w:themeTint="FF" w:themeShade="FF"/>
          <w:sz w:val="22"/>
          <w:szCs w:val="22"/>
          <w:lang w:val="es-ES"/>
        </w:rPr>
        <w:t xml:space="preserve"> </w:t>
      </w:r>
    </w:p>
    <w:p w:rsidR="7829E208" w:rsidP="50AE1CBF" w:rsidRDefault="7829E208" w14:paraId="6BF5E900" w14:textId="059FBC9E">
      <w:pPr>
        <w:pStyle w:val="ListParagraph"/>
        <w:numPr>
          <w:ilvl w:val="0"/>
          <w:numId w:val="11"/>
        </w:numPr>
        <w:spacing w:after="0"/>
        <w:rPr>
          <w:rFonts w:ascii="Arial" w:hAnsi="Arial" w:eastAsia="Arial" w:cs="Arial"/>
          <w:b w:val="0"/>
          <w:bCs w:val="0"/>
          <w:i w:val="0"/>
          <w:iCs w:val="0"/>
          <w:caps w:val="0"/>
          <w:smallCaps w:val="0"/>
          <w:noProof w:val="0"/>
          <w:color w:val="000000" w:themeColor="text1" w:themeTint="FF" w:themeShade="FF"/>
          <w:sz w:val="24"/>
          <w:szCs w:val="24"/>
          <w:lang w:val="es-ES"/>
        </w:rPr>
      </w:pPr>
      <w:r w:rsidRPr="50AE1CBF" w:rsidR="63478867">
        <w:rPr>
          <w:rFonts w:ascii="Arial" w:hAnsi="Arial" w:eastAsia="Arial" w:cs="Arial"/>
          <w:b w:val="0"/>
          <w:bCs w:val="0"/>
          <w:i w:val="0"/>
          <w:iCs w:val="0"/>
          <w:caps w:val="0"/>
          <w:smallCaps w:val="0"/>
          <w:noProof w:val="0"/>
          <w:color w:val="000000" w:themeColor="text1" w:themeTint="FF" w:themeShade="FF"/>
          <w:sz w:val="22"/>
          <w:szCs w:val="22"/>
          <w:lang w:val="es-ES"/>
        </w:rPr>
        <w:t xml:space="preserve">¡Atención pasajeros del transporte público! Si eres joven, adulto mayor o pasajero con discapacidad: debes comprobar que calificas para la tarifa de joven o SDM PRONTO antes del 31/03. Si no es aprobado antes de fin de mes, perderá el acceso al pase gratuito o con descuento: </w:t>
      </w:r>
      <w:ins w:author="Stacie Bishop" w:date="2025-03-04T22:15:35.081Z" w:id="414484116">
        <w:r>
          <w:fldChar w:fldCharType="begin"/>
        </w:r>
        <w:r>
          <w:instrText xml:space="preserve">HYPERLINK "https://www.ridepronto.com/es/pronto-online-application-faq/" </w:instrText>
        </w:r>
        <w:r>
          <w:fldChar w:fldCharType="separate"/>
        </w:r>
        <w:r/>
      </w:ins>
      <w:r w:rsidRPr="50AE1CBF" w:rsidR="63478867">
        <w:rPr>
          <w:rStyle w:val="Hyperlink"/>
          <w:rFonts w:ascii="Arial" w:hAnsi="Arial" w:eastAsia="Arial" w:cs="Arial"/>
          <w:b w:val="0"/>
          <w:bCs w:val="0"/>
          <w:i w:val="0"/>
          <w:iCs w:val="0"/>
          <w:caps w:val="0"/>
          <w:smallCaps w:val="0"/>
          <w:noProof w:val="0"/>
          <w:sz w:val="22"/>
          <w:szCs w:val="22"/>
          <w:lang w:val="es-ES"/>
        </w:rPr>
        <w:t>https://www.ridepronto.com/es/pronto-online-application-faq/</w:t>
      </w:r>
      <w:r>
        <w:fldChar w:fldCharType="end"/>
      </w:r>
    </w:p>
    <w:p w:rsidR="7829E208" w:rsidP="50AE1CBF" w:rsidRDefault="7829E208" w14:paraId="5E58086D" w14:textId="403156D3">
      <w:pPr>
        <w:pStyle w:val="Normal"/>
        <w:numPr>
          <w:ilvl w:val="0"/>
          <w:numId w:val="11"/>
        </w:numPr>
        <w:spacing w:after="0"/>
        <w:rPr>
          <w:rFonts w:ascii="Arial" w:hAnsi="Arial" w:eastAsia="Arial" w:cs="Arial"/>
          <w:b w:val="0"/>
          <w:bCs w:val="0"/>
          <w:i w:val="0"/>
          <w:iCs w:val="0"/>
          <w:caps w:val="0"/>
          <w:smallCaps w:val="0"/>
          <w:noProof w:val="0"/>
          <w:color w:val="000000" w:themeColor="text1" w:themeTint="FF" w:themeShade="FF"/>
          <w:sz w:val="22"/>
          <w:szCs w:val="22"/>
          <w:lang w:val="es-ES"/>
        </w:rPr>
      </w:pPr>
      <w:r w:rsidRPr="50AE1CBF" w:rsidR="7829E208">
        <w:rPr>
          <w:rFonts w:ascii="Arial" w:hAnsi="Arial" w:eastAsia="Arial" w:cs="Arial"/>
          <w:b w:val="0"/>
          <w:bCs w:val="0"/>
          <w:i w:val="0"/>
          <w:iCs w:val="0"/>
          <w:caps w:val="0"/>
          <w:smallCaps w:val="0"/>
          <w:noProof w:val="0"/>
          <w:color w:val="000000" w:themeColor="text1" w:themeTint="FF" w:themeShade="FF"/>
          <w:sz w:val="22"/>
          <w:szCs w:val="22"/>
          <w:lang w:val="es-ES"/>
        </w:rPr>
        <w:t>¡Última oportunidad!</w:t>
      </w:r>
      <w:r w:rsidRPr="50AE1CBF" w:rsidR="7829E208">
        <w:rPr>
          <w:rFonts w:ascii="Arial" w:hAnsi="Arial" w:eastAsia="Arial" w:cs="Arial"/>
          <w:b w:val="0"/>
          <w:bCs w:val="0"/>
          <w:i w:val="0"/>
          <w:iCs w:val="0"/>
          <w:caps w:val="0"/>
          <w:smallCaps w:val="0"/>
          <w:noProof w:val="0"/>
          <w:color w:val="000000" w:themeColor="text1" w:themeTint="FF" w:themeShade="FF"/>
          <w:sz w:val="22"/>
          <w:szCs w:val="22"/>
          <w:lang w:val="es-ES"/>
        </w:rPr>
        <w:t xml:space="preserve"> Si utiliza un pase para personas mayores, discapacitadas o para jóvenes para viajar en @sdmts o @gonctd, debe demostrar que califica para una tarifa gratuita o con descuento antes del 31 de marzo. Si no lo hace, tendrá que pagar la tarifa completa para viajar. Solicite en línea:</w:t>
      </w:r>
      <w:r w:rsidRPr="50AE1CBF" w:rsidR="124FD5FC">
        <w:rPr>
          <w:rFonts w:ascii="Arial" w:hAnsi="Arial" w:eastAsia="Arial" w:cs="Arial"/>
          <w:b w:val="0"/>
          <w:bCs w:val="0"/>
          <w:i w:val="0"/>
          <w:iCs w:val="0"/>
          <w:caps w:val="0"/>
          <w:smallCaps w:val="0"/>
          <w:noProof w:val="0"/>
          <w:color w:val="000000" w:themeColor="text1" w:themeTint="FF" w:themeShade="FF"/>
          <w:sz w:val="22"/>
          <w:szCs w:val="22"/>
          <w:lang w:val="es-ES"/>
        </w:rPr>
        <w:t xml:space="preserve"> </w:t>
      </w:r>
      <w:hyperlink r:id="R8177b50944ae4f07">
        <w:r w:rsidRPr="50AE1CBF" w:rsidR="124FD5FC">
          <w:rPr>
            <w:rStyle w:val="Hyperlink"/>
            <w:rFonts w:ascii="Arial" w:hAnsi="Arial" w:eastAsia="Arial" w:cs="Arial"/>
            <w:b w:val="0"/>
            <w:bCs w:val="0"/>
            <w:i w:val="0"/>
            <w:iCs w:val="0"/>
            <w:caps w:val="0"/>
            <w:smallCaps w:val="0"/>
            <w:noProof w:val="0"/>
            <w:sz w:val="22"/>
            <w:szCs w:val="22"/>
            <w:lang w:val="es-ES"/>
          </w:rPr>
          <w:t>https://www.ridepronto.com/es/pronto-online-application-faq/</w:t>
        </w:r>
      </w:hyperlink>
      <w:r w:rsidRPr="50AE1CBF" w:rsidR="124FD5FC">
        <w:rPr>
          <w:rFonts w:ascii="Arial" w:hAnsi="Arial" w:eastAsia="Arial" w:cs="Arial"/>
          <w:b w:val="0"/>
          <w:bCs w:val="0"/>
          <w:i w:val="0"/>
          <w:iCs w:val="0"/>
          <w:caps w:val="0"/>
          <w:smallCaps w:val="0"/>
          <w:noProof w:val="0"/>
          <w:color w:val="000000" w:themeColor="text1" w:themeTint="FF" w:themeShade="FF"/>
          <w:sz w:val="22"/>
          <w:szCs w:val="22"/>
          <w:lang w:val="es-ES"/>
        </w:rPr>
        <w:t xml:space="preserve"> </w:t>
      </w:r>
    </w:p>
    <w:p w:rsidR="586F594B" w:rsidP="50AE1CBF" w:rsidRDefault="586F594B" w14:paraId="2689DB2C" w14:textId="3DC7A87C">
      <w:pPr>
        <w:pStyle w:val="Normal"/>
        <w:spacing w:after="0"/>
        <w:ind w:left="720"/>
        <w:rPr>
          <w:rFonts w:ascii="Arial" w:hAnsi="Arial" w:eastAsia="Arial" w:cs="Arial"/>
          <w:b w:val="0"/>
          <w:bCs w:val="0"/>
          <w:i w:val="0"/>
          <w:iCs w:val="0"/>
          <w:caps w:val="0"/>
          <w:smallCaps w:val="0"/>
          <w:noProof w:val="0"/>
          <w:color w:val="000000" w:themeColor="text1" w:themeTint="FF" w:themeShade="FF"/>
          <w:sz w:val="22"/>
          <w:szCs w:val="22"/>
          <w:lang w:val="es-ES"/>
        </w:rPr>
      </w:pPr>
    </w:p>
    <w:p w:rsidR="41BABE23" w:rsidP="50AE1CBF" w:rsidRDefault="41BABE23" w14:paraId="7D13E95A" w14:textId="7B211898">
      <w:pPr>
        <w:spacing w:after="0"/>
        <w:rPr>
          <w:rFonts w:ascii="Arial" w:hAnsi="Arial" w:eastAsia="Arial" w:cs="Arial"/>
          <w:b w:val="1"/>
          <w:bCs w:val="1"/>
          <w:i w:val="0"/>
          <w:iCs w:val="0"/>
          <w:caps w:val="0"/>
          <w:smallCaps w:val="0"/>
          <w:noProof w:val="0"/>
          <w:color w:val="000000" w:themeColor="text1" w:themeTint="FF" w:themeShade="FF"/>
          <w:sz w:val="22"/>
          <w:szCs w:val="22"/>
          <w:lang w:val="en-US"/>
        </w:rPr>
      </w:pPr>
      <w:r w:rsidRPr="50AE1CBF" w:rsidR="41BABE23">
        <w:rPr>
          <w:rFonts w:ascii="Arial" w:hAnsi="Arial" w:eastAsia="Arial" w:cs="Arial"/>
          <w:b w:val="1"/>
          <w:bCs w:val="1"/>
          <w:i w:val="0"/>
          <w:iCs w:val="0"/>
          <w:caps w:val="0"/>
          <w:smallCaps w:val="0"/>
          <w:noProof w:val="0"/>
          <w:color w:val="000000" w:themeColor="text1" w:themeTint="FF" w:themeShade="FF"/>
          <w:sz w:val="22"/>
          <w:szCs w:val="22"/>
          <w:lang w:val="en-US"/>
        </w:rPr>
        <w:t xml:space="preserve">Redes </w:t>
      </w:r>
      <w:r w:rsidRPr="50AE1CBF" w:rsidR="41BABE23">
        <w:rPr>
          <w:rFonts w:ascii="Arial" w:hAnsi="Arial" w:eastAsia="Arial" w:cs="Arial"/>
          <w:b w:val="1"/>
          <w:bCs w:val="1"/>
          <w:i w:val="0"/>
          <w:iCs w:val="0"/>
          <w:caps w:val="0"/>
          <w:smallCaps w:val="0"/>
          <w:noProof w:val="0"/>
          <w:color w:val="000000" w:themeColor="text1" w:themeTint="FF" w:themeShade="FF"/>
          <w:sz w:val="22"/>
          <w:szCs w:val="22"/>
          <w:lang w:val="en-US"/>
        </w:rPr>
        <w:t>sociales</w:t>
      </w:r>
      <w:r w:rsidRPr="50AE1CBF" w:rsidR="41BABE23">
        <w:rPr>
          <w:rFonts w:ascii="Arial" w:hAnsi="Arial" w:eastAsia="Arial" w:cs="Arial"/>
          <w:b w:val="1"/>
          <w:bCs w:val="1"/>
          <w:i w:val="0"/>
          <w:iCs w:val="0"/>
          <w:caps w:val="0"/>
          <w:smallCaps w:val="0"/>
          <w:noProof w:val="0"/>
          <w:color w:val="000000" w:themeColor="text1" w:themeTint="FF" w:themeShade="FF"/>
          <w:sz w:val="22"/>
          <w:szCs w:val="22"/>
          <w:lang w:val="en-US"/>
        </w:rPr>
        <w:t xml:space="preserve"> (SOLO </w:t>
      </w:r>
      <w:r w:rsidRPr="50AE1CBF" w:rsidR="41BABE23">
        <w:rPr>
          <w:rFonts w:ascii="Arial" w:hAnsi="Arial" w:eastAsia="Arial" w:cs="Arial"/>
          <w:b w:val="1"/>
          <w:bCs w:val="1"/>
          <w:i w:val="0"/>
          <w:iCs w:val="0"/>
          <w:caps w:val="0"/>
          <w:smallCaps w:val="0"/>
          <w:noProof w:val="0"/>
          <w:color w:val="000000" w:themeColor="text1" w:themeTint="FF" w:themeShade="FF"/>
          <w:sz w:val="22"/>
          <w:szCs w:val="22"/>
          <w:lang w:val="en-US"/>
        </w:rPr>
        <w:t>jóvenes</w:t>
      </w:r>
      <w:r w:rsidRPr="50AE1CBF" w:rsidR="41BABE23">
        <w:rPr>
          <w:rFonts w:ascii="Arial" w:hAnsi="Arial" w:eastAsia="Arial" w:cs="Arial"/>
          <w:b w:val="1"/>
          <w:bCs w:val="1"/>
          <w:i w:val="0"/>
          <w:iCs w:val="0"/>
          <w:caps w:val="0"/>
          <w:smallCaps w:val="0"/>
          <w:noProof w:val="0"/>
          <w:color w:val="000000" w:themeColor="text1" w:themeTint="FF" w:themeShade="FF"/>
          <w:sz w:val="22"/>
          <w:szCs w:val="22"/>
          <w:lang w:val="en-US"/>
        </w:rPr>
        <w:t>)</w:t>
      </w:r>
      <w:r w:rsidRPr="50AE1CBF" w:rsidR="41BABE23">
        <w:rPr>
          <w:rFonts w:ascii="Arial" w:hAnsi="Arial" w:eastAsia="Arial" w:cs="Arial"/>
          <w:b w:val="1"/>
          <w:bCs w:val="1"/>
          <w:i w:val="0"/>
          <w:iCs w:val="0"/>
          <w:caps w:val="0"/>
          <w:smallCaps w:val="0"/>
          <w:noProof w:val="0"/>
          <w:color w:val="000000" w:themeColor="text1" w:themeTint="FF" w:themeShade="FF"/>
          <w:sz w:val="22"/>
          <w:szCs w:val="22"/>
          <w:lang w:val="en-US"/>
        </w:rPr>
        <w:t xml:space="preserve"> </w:t>
      </w:r>
    </w:p>
    <w:p w:rsidR="41BABE23" w:rsidP="50AE1CBF" w:rsidRDefault="41BABE23" w14:paraId="4665619F" w14:textId="2F76C224">
      <w:pPr>
        <w:pStyle w:val="ListParagraph"/>
        <w:numPr>
          <w:ilvl w:val="0"/>
          <w:numId w:val="14"/>
        </w:numPr>
        <w:spacing w:after="0"/>
        <w:rPr>
          <w:rFonts w:ascii="Arial" w:hAnsi="Arial" w:eastAsia="Arial" w:cs="Arial"/>
          <w:b w:val="0"/>
          <w:bCs w:val="0"/>
          <w:i w:val="0"/>
          <w:iCs w:val="0"/>
          <w:caps w:val="0"/>
          <w:smallCaps w:val="0"/>
          <w:noProof w:val="0"/>
          <w:color w:val="000000" w:themeColor="text1" w:themeTint="FF" w:themeShade="FF"/>
          <w:sz w:val="22"/>
          <w:szCs w:val="22"/>
          <w:lang w:val="es-MX"/>
        </w:rPr>
      </w:pPr>
      <w:r w:rsidRPr="50AE1CBF" w:rsidR="41BABE23">
        <w:rPr>
          <w:rFonts w:ascii="Arial" w:hAnsi="Arial" w:eastAsia="Arial" w:cs="Arial"/>
          <w:b w:val="0"/>
          <w:bCs w:val="0"/>
          <w:i w:val="0"/>
          <w:iCs w:val="0"/>
          <w:caps w:val="0"/>
          <w:smallCaps w:val="0"/>
          <w:noProof w:val="0"/>
          <w:color w:val="000000" w:themeColor="text1" w:themeTint="FF" w:themeShade="FF"/>
          <w:sz w:val="22"/>
          <w:szCs w:val="22"/>
          <w:lang w:val="es-MX"/>
        </w:rPr>
        <w:t xml:space="preserve">Atención, </w:t>
      </w:r>
      <w:r w:rsidRPr="50AE1CBF" w:rsidR="2DCB5F26">
        <w:rPr>
          <w:rFonts w:ascii="Arial" w:hAnsi="Arial" w:eastAsia="Arial" w:cs="Arial"/>
          <w:b w:val="0"/>
          <w:bCs w:val="0"/>
          <w:i w:val="0"/>
          <w:iCs w:val="0"/>
          <w:caps w:val="0"/>
          <w:smallCaps w:val="0"/>
          <w:noProof w:val="0"/>
          <w:color w:val="000000" w:themeColor="text1" w:themeTint="FF" w:themeShade="FF"/>
          <w:sz w:val="22"/>
          <w:szCs w:val="22"/>
          <w:lang w:val="es-MX"/>
        </w:rPr>
        <w:t>pasajeros</w:t>
      </w:r>
      <w:r w:rsidRPr="50AE1CBF" w:rsidR="41BABE23">
        <w:rPr>
          <w:rFonts w:ascii="Arial" w:hAnsi="Arial" w:eastAsia="Arial" w:cs="Arial"/>
          <w:b w:val="0"/>
          <w:bCs w:val="0"/>
          <w:i w:val="0"/>
          <w:iCs w:val="0"/>
          <w:caps w:val="0"/>
          <w:smallCaps w:val="0"/>
          <w:noProof w:val="0"/>
          <w:color w:val="000000" w:themeColor="text1" w:themeTint="FF" w:themeShade="FF"/>
          <w:sz w:val="22"/>
          <w:szCs w:val="22"/>
          <w:lang w:val="es-MX"/>
        </w:rPr>
        <w:t xml:space="preserve"> jóvenes del transporte público: ¿Quieren seguir viajando en transporte público gratis con YOP? ¡Debes demostrar tu edad para mantener activo tu pase gratuito! La fecha límite para demostrar tu edad es el 31 de marzo. Si no lo haces, tendrás que pagar para viajar. Solicit</w:t>
      </w:r>
      <w:r w:rsidRPr="50AE1CBF" w:rsidR="4753B456">
        <w:rPr>
          <w:rFonts w:ascii="Arial" w:hAnsi="Arial" w:eastAsia="Arial" w:cs="Arial"/>
          <w:b w:val="0"/>
          <w:bCs w:val="0"/>
          <w:i w:val="0"/>
          <w:iCs w:val="0"/>
          <w:caps w:val="0"/>
          <w:smallCaps w:val="0"/>
          <w:noProof w:val="0"/>
          <w:color w:val="000000" w:themeColor="text1" w:themeTint="FF" w:themeShade="FF"/>
          <w:sz w:val="22"/>
          <w:szCs w:val="22"/>
          <w:lang w:val="es-MX"/>
        </w:rPr>
        <w:t>a</w:t>
      </w:r>
      <w:r w:rsidRPr="50AE1CBF" w:rsidR="41BABE23">
        <w:rPr>
          <w:rFonts w:ascii="Arial" w:hAnsi="Arial" w:eastAsia="Arial" w:cs="Arial"/>
          <w:b w:val="0"/>
          <w:bCs w:val="0"/>
          <w:i w:val="0"/>
          <w:iCs w:val="0"/>
          <w:caps w:val="0"/>
          <w:smallCaps w:val="0"/>
          <w:noProof w:val="0"/>
          <w:color w:val="000000" w:themeColor="text1" w:themeTint="FF" w:themeShade="FF"/>
          <w:sz w:val="22"/>
          <w:szCs w:val="22"/>
          <w:lang w:val="es-MX"/>
        </w:rPr>
        <w:t xml:space="preserve"> en línea: </w:t>
      </w:r>
      <w:hyperlink r:id="Rb4a406f6156d4367">
        <w:r w:rsidRPr="50AE1CBF" w:rsidR="41BABE23">
          <w:rPr>
            <w:rStyle w:val="Hyperlink"/>
            <w:rFonts w:ascii="Arial" w:hAnsi="Arial" w:eastAsia="Arial" w:cs="Arial"/>
            <w:b w:val="0"/>
            <w:bCs w:val="0"/>
            <w:i w:val="0"/>
            <w:iCs w:val="0"/>
            <w:caps w:val="0"/>
            <w:smallCaps w:val="0"/>
            <w:noProof w:val="0"/>
            <w:sz w:val="22"/>
            <w:szCs w:val="22"/>
            <w:lang w:val="es-MX"/>
          </w:rPr>
          <w:t>https://www.ridepronto.com/es/pronto-online-application-faq/</w:t>
        </w:r>
      </w:hyperlink>
      <w:r w:rsidRPr="50AE1CBF" w:rsidR="41BABE23">
        <w:rPr>
          <w:rFonts w:ascii="Arial" w:hAnsi="Arial" w:eastAsia="Arial" w:cs="Arial"/>
          <w:b w:val="0"/>
          <w:bCs w:val="0"/>
          <w:i w:val="0"/>
          <w:iCs w:val="0"/>
          <w:caps w:val="0"/>
          <w:smallCaps w:val="0"/>
          <w:noProof w:val="0"/>
          <w:color w:val="000000" w:themeColor="text1" w:themeTint="FF" w:themeShade="FF"/>
          <w:sz w:val="22"/>
          <w:szCs w:val="22"/>
          <w:lang w:val="es-MX"/>
        </w:rPr>
        <w:t xml:space="preserve">  </w:t>
      </w:r>
    </w:p>
    <w:p w:rsidR="73870D39" w:rsidP="50AE1CBF" w:rsidRDefault="73870D39" w14:paraId="5D123C0F" w14:textId="5C36793F">
      <w:pPr>
        <w:pStyle w:val="ListParagraph"/>
        <w:numPr>
          <w:ilvl w:val="0"/>
          <w:numId w:val="14"/>
        </w:numPr>
        <w:spacing w:after="0"/>
        <w:rPr>
          <w:rFonts w:ascii="Arial" w:hAnsi="Arial" w:eastAsia="Arial" w:cs="Arial"/>
          <w:b w:val="0"/>
          <w:bCs w:val="0"/>
          <w:i w:val="0"/>
          <w:iCs w:val="0"/>
          <w:caps w:val="0"/>
          <w:smallCaps w:val="0"/>
          <w:noProof w:val="0"/>
          <w:color w:val="000000" w:themeColor="text1" w:themeTint="FF" w:themeShade="FF"/>
          <w:sz w:val="22"/>
          <w:szCs w:val="22"/>
          <w:lang w:val="es-ES"/>
        </w:rPr>
      </w:pPr>
      <w:r w:rsidRPr="50AE1CBF" w:rsidR="73870D39">
        <w:rPr>
          <w:rFonts w:ascii="Arial" w:hAnsi="Arial" w:eastAsia="Arial" w:cs="Arial"/>
          <w:b w:val="0"/>
          <w:bCs w:val="0"/>
          <w:i w:val="0"/>
          <w:iCs w:val="0"/>
          <w:caps w:val="0"/>
          <w:smallCaps w:val="0"/>
          <w:noProof w:val="0"/>
          <w:color w:val="000000" w:themeColor="text1" w:themeTint="FF" w:themeShade="FF"/>
          <w:sz w:val="22"/>
          <w:szCs w:val="22"/>
          <w:lang w:val="es-ES"/>
        </w:rPr>
        <w:t>Pasajeros</w:t>
      </w:r>
      <w:r w:rsidRPr="50AE1CBF" w:rsidR="6B8BE62B">
        <w:rPr>
          <w:rFonts w:ascii="Arial" w:hAnsi="Arial" w:eastAsia="Arial" w:cs="Arial"/>
          <w:b w:val="0"/>
          <w:bCs w:val="0"/>
          <w:i w:val="0"/>
          <w:iCs w:val="0"/>
          <w:caps w:val="0"/>
          <w:smallCaps w:val="0"/>
          <w:noProof w:val="0"/>
          <w:color w:val="000000" w:themeColor="text1" w:themeTint="FF" w:themeShade="FF"/>
          <w:sz w:val="22"/>
          <w:szCs w:val="22"/>
          <w:lang w:val="es-ES"/>
        </w:rPr>
        <w:t xml:space="preserve"> j</w:t>
      </w:r>
      <w:r w:rsidRPr="50AE1CBF" w:rsidR="6B8BE62B">
        <w:rPr>
          <w:rFonts w:ascii="Arial" w:hAnsi="Arial" w:eastAsia="Arial" w:cs="Arial"/>
          <w:b w:val="0"/>
          <w:bCs w:val="0"/>
          <w:i w:val="0"/>
          <w:iCs w:val="0"/>
          <w:caps w:val="0"/>
          <w:smallCaps w:val="0"/>
          <w:noProof w:val="0"/>
          <w:color w:val="000000" w:themeColor="text1" w:themeTint="FF" w:themeShade="FF"/>
          <w:sz w:val="22"/>
          <w:szCs w:val="22"/>
          <w:lang w:val="en-US"/>
        </w:rPr>
        <w:t>ó</w:t>
      </w:r>
      <w:r w:rsidRPr="50AE1CBF" w:rsidR="6B8BE62B">
        <w:rPr>
          <w:rFonts w:ascii="Arial" w:hAnsi="Arial" w:eastAsia="Arial" w:cs="Arial"/>
          <w:b w:val="0"/>
          <w:bCs w:val="0"/>
          <w:i w:val="0"/>
          <w:iCs w:val="0"/>
          <w:caps w:val="0"/>
          <w:smallCaps w:val="0"/>
          <w:noProof w:val="0"/>
          <w:color w:val="000000" w:themeColor="text1" w:themeTint="FF" w:themeShade="FF"/>
          <w:sz w:val="22"/>
          <w:szCs w:val="22"/>
          <w:lang w:val="es-ES"/>
        </w:rPr>
        <w:t>venes</w:t>
      </w:r>
      <w:r w:rsidRPr="50AE1CBF" w:rsidR="41BABE23">
        <w:rPr>
          <w:rFonts w:ascii="Arial" w:hAnsi="Arial" w:eastAsia="Arial" w:cs="Arial"/>
          <w:b w:val="0"/>
          <w:bCs w:val="0"/>
          <w:i w:val="0"/>
          <w:iCs w:val="0"/>
          <w:caps w:val="0"/>
          <w:smallCaps w:val="0"/>
          <w:noProof w:val="0"/>
          <w:color w:val="000000" w:themeColor="text1" w:themeTint="FF" w:themeShade="FF"/>
          <w:sz w:val="22"/>
          <w:szCs w:val="22"/>
          <w:lang w:val="es-ES"/>
        </w:rPr>
        <w:t xml:space="preserve"> </w:t>
      </w:r>
      <w:r w:rsidRPr="50AE1CBF" w:rsidR="41BABE23">
        <w:rPr>
          <w:rFonts w:ascii="Arial" w:hAnsi="Arial" w:eastAsia="Arial" w:cs="Arial"/>
          <w:b w:val="0"/>
          <w:bCs w:val="0"/>
          <w:i w:val="0"/>
          <w:iCs w:val="0"/>
          <w:caps w:val="0"/>
          <w:smallCaps w:val="0"/>
          <w:noProof w:val="0"/>
          <w:color w:val="000000" w:themeColor="text1" w:themeTint="FF" w:themeShade="FF"/>
          <w:sz w:val="22"/>
          <w:szCs w:val="22"/>
          <w:lang w:val="es-ES"/>
        </w:rPr>
        <w:t>: no olvide</w:t>
      </w:r>
      <w:r w:rsidRPr="50AE1CBF" w:rsidR="146169CE">
        <w:rPr>
          <w:rFonts w:ascii="Arial" w:hAnsi="Arial" w:eastAsia="Arial" w:cs="Arial"/>
          <w:b w:val="0"/>
          <w:bCs w:val="0"/>
          <w:i w:val="0"/>
          <w:iCs w:val="0"/>
          <w:caps w:val="0"/>
          <w:smallCaps w:val="0"/>
          <w:noProof w:val="0"/>
          <w:color w:val="000000" w:themeColor="text1" w:themeTint="FF" w:themeShade="FF"/>
          <w:sz w:val="22"/>
          <w:szCs w:val="22"/>
          <w:lang w:val="es-ES"/>
        </w:rPr>
        <w:t>s</w:t>
      </w:r>
      <w:r w:rsidRPr="50AE1CBF" w:rsidR="41BABE23">
        <w:rPr>
          <w:rFonts w:ascii="Arial" w:hAnsi="Arial" w:eastAsia="Arial" w:cs="Arial"/>
          <w:b w:val="0"/>
          <w:bCs w:val="0"/>
          <w:i w:val="0"/>
          <w:iCs w:val="0"/>
          <w:caps w:val="0"/>
          <w:smallCaps w:val="0"/>
          <w:noProof w:val="0"/>
          <w:color w:val="000000" w:themeColor="text1" w:themeTint="FF" w:themeShade="FF"/>
          <w:sz w:val="22"/>
          <w:szCs w:val="22"/>
          <w:lang w:val="es-ES"/>
        </w:rPr>
        <w:t xml:space="preserve"> demostrar que calific</w:t>
      </w:r>
      <w:r w:rsidRPr="50AE1CBF" w:rsidR="7284406F">
        <w:rPr>
          <w:rFonts w:ascii="Arial" w:hAnsi="Arial" w:eastAsia="Arial" w:cs="Arial"/>
          <w:b w:val="0"/>
          <w:bCs w:val="0"/>
          <w:i w:val="0"/>
          <w:iCs w:val="0"/>
          <w:caps w:val="0"/>
          <w:smallCaps w:val="0"/>
          <w:noProof w:val="0"/>
          <w:color w:val="000000" w:themeColor="text1" w:themeTint="FF" w:themeShade="FF"/>
          <w:sz w:val="22"/>
          <w:szCs w:val="22"/>
          <w:lang w:val="es-ES"/>
        </w:rPr>
        <w:t>as</w:t>
      </w:r>
      <w:r w:rsidRPr="50AE1CBF" w:rsidR="41BABE23">
        <w:rPr>
          <w:rFonts w:ascii="Arial" w:hAnsi="Arial" w:eastAsia="Arial" w:cs="Arial"/>
          <w:b w:val="0"/>
          <w:bCs w:val="0"/>
          <w:i w:val="0"/>
          <w:iCs w:val="0"/>
          <w:caps w:val="0"/>
          <w:smallCaps w:val="0"/>
          <w:noProof w:val="0"/>
          <w:color w:val="000000" w:themeColor="text1" w:themeTint="FF" w:themeShade="FF"/>
          <w:sz w:val="22"/>
          <w:szCs w:val="22"/>
          <w:lang w:val="es-ES"/>
        </w:rPr>
        <w:t xml:space="preserve"> para YOP antes del 31 de marzo. Todos los pasajeros jóvenes deben mostrar prueba de su edad </w:t>
      </w:r>
      <w:r w:rsidRPr="50AE1CBF" w:rsidR="7CC589FA">
        <w:rPr>
          <w:rFonts w:ascii="Arial" w:hAnsi="Arial" w:eastAsia="Arial" w:cs="Arial"/>
          <w:b w:val="0"/>
          <w:bCs w:val="0"/>
          <w:i w:val="0"/>
          <w:iCs w:val="0"/>
          <w:caps w:val="0"/>
          <w:smallCaps w:val="0"/>
          <w:noProof w:val="0"/>
          <w:color w:val="000000" w:themeColor="text1" w:themeTint="FF" w:themeShade="FF"/>
          <w:sz w:val="22"/>
          <w:szCs w:val="22"/>
          <w:lang w:val="es-ES"/>
        </w:rPr>
        <w:t xml:space="preserve">solo </w:t>
      </w:r>
      <w:r w:rsidRPr="50AE1CBF" w:rsidR="41BABE23">
        <w:rPr>
          <w:rFonts w:ascii="Arial" w:hAnsi="Arial" w:eastAsia="Arial" w:cs="Arial"/>
          <w:b w:val="0"/>
          <w:bCs w:val="0"/>
          <w:i w:val="0"/>
          <w:iCs w:val="0"/>
          <w:caps w:val="0"/>
          <w:smallCaps w:val="0"/>
          <w:noProof w:val="0"/>
          <w:color w:val="000000" w:themeColor="text1" w:themeTint="FF" w:themeShade="FF"/>
          <w:sz w:val="22"/>
          <w:szCs w:val="22"/>
          <w:lang w:val="es-ES"/>
        </w:rPr>
        <w:t xml:space="preserve">una vez para mantener activo el pase de transporte gratuito en </w:t>
      </w:r>
      <w:r w:rsidRPr="50AE1CBF" w:rsidR="26A8E437">
        <w:rPr>
          <w:rFonts w:ascii="Arial" w:hAnsi="Arial" w:eastAsia="Arial" w:cs="Arial"/>
          <w:b w:val="0"/>
          <w:bCs w:val="0"/>
          <w:i w:val="0"/>
          <w:iCs w:val="0"/>
          <w:caps w:val="0"/>
          <w:smallCaps w:val="0"/>
          <w:noProof w:val="0"/>
          <w:color w:val="000000" w:themeColor="text1" w:themeTint="FF" w:themeShade="FF"/>
          <w:sz w:val="22"/>
          <w:szCs w:val="22"/>
          <w:lang w:val="es-ES"/>
        </w:rPr>
        <w:t>t</w:t>
      </w:r>
      <w:r w:rsidRPr="50AE1CBF" w:rsidR="41BABE23">
        <w:rPr>
          <w:rFonts w:ascii="Arial" w:hAnsi="Arial" w:eastAsia="Arial" w:cs="Arial"/>
          <w:b w:val="0"/>
          <w:bCs w:val="0"/>
          <w:i w:val="0"/>
          <w:iCs w:val="0"/>
          <w:caps w:val="0"/>
          <w:smallCaps w:val="0"/>
          <w:noProof w:val="0"/>
          <w:color w:val="000000" w:themeColor="text1" w:themeTint="FF" w:themeShade="FF"/>
          <w:sz w:val="22"/>
          <w:szCs w:val="22"/>
          <w:lang w:val="es-ES"/>
        </w:rPr>
        <w:t>u tarjeta. Si no presenta</w:t>
      </w:r>
      <w:r w:rsidRPr="50AE1CBF" w:rsidR="1BF06CF0">
        <w:rPr>
          <w:rFonts w:ascii="Arial" w:hAnsi="Arial" w:eastAsia="Arial" w:cs="Arial"/>
          <w:b w:val="0"/>
          <w:bCs w:val="0"/>
          <w:i w:val="0"/>
          <w:iCs w:val="0"/>
          <w:caps w:val="0"/>
          <w:smallCaps w:val="0"/>
          <w:noProof w:val="0"/>
          <w:color w:val="000000" w:themeColor="text1" w:themeTint="FF" w:themeShade="FF"/>
          <w:sz w:val="22"/>
          <w:szCs w:val="22"/>
          <w:lang w:val="es-ES"/>
        </w:rPr>
        <w:t>s</w:t>
      </w:r>
      <w:r w:rsidRPr="50AE1CBF" w:rsidR="41BABE23">
        <w:rPr>
          <w:rFonts w:ascii="Arial" w:hAnsi="Arial" w:eastAsia="Arial" w:cs="Arial"/>
          <w:b w:val="0"/>
          <w:bCs w:val="0"/>
          <w:i w:val="0"/>
          <w:iCs w:val="0"/>
          <w:caps w:val="0"/>
          <w:smallCaps w:val="0"/>
          <w:noProof w:val="0"/>
          <w:color w:val="000000" w:themeColor="text1" w:themeTint="FF" w:themeShade="FF"/>
          <w:sz w:val="22"/>
          <w:szCs w:val="22"/>
          <w:lang w:val="es-ES"/>
        </w:rPr>
        <w:t xml:space="preserve"> la solicitud antes del 31 de marzo, es posible que deb</w:t>
      </w:r>
      <w:r w:rsidRPr="50AE1CBF" w:rsidR="004C5DAA">
        <w:rPr>
          <w:rFonts w:ascii="Arial" w:hAnsi="Arial" w:eastAsia="Arial" w:cs="Arial"/>
          <w:b w:val="0"/>
          <w:bCs w:val="0"/>
          <w:i w:val="0"/>
          <w:iCs w:val="0"/>
          <w:caps w:val="0"/>
          <w:smallCaps w:val="0"/>
          <w:noProof w:val="0"/>
          <w:color w:val="000000" w:themeColor="text1" w:themeTint="FF" w:themeShade="FF"/>
          <w:sz w:val="22"/>
          <w:szCs w:val="22"/>
          <w:lang w:val="es-ES"/>
        </w:rPr>
        <w:t>a</w:t>
      </w:r>
      <w:r w:rsidRPr="50AE1CBF" w:rsidR="76037BD9">
        <w:rPr>
          <w:rFonts w:ascii="Arial" w:hAnsi="Arial" w:eastAsia="Arial" w:cs="Arial"/>
          <w:b w:val="0"/>
          <w:bCs w:val="0"/>
          <w:i w:val="0"/>
          <w:iCs w:val="0"/>
          <w:caps w:val="0"/>
          <w:smallCaps w:val="0"/>
          <w:noProof w:val="0"/>
          <w:color w:val="000000" w:themeColor="text1" w:themeTint="FF" w:themeShade="FF"/>
          <w:sz w:val="22"/>
          <w:szCs w:val="22"/>
          <w:lang w:val="es-ES"/>
        </w:rPr>
        <w:t>s</w:t>
      </w:r>
      <w:r w:rsidRPr="50AE1CBF" w:rsidR="41BABE23">
        <w:rPr>
          <w:rFonts w:ascii="Arial" w:hAnsi="Arial" w:eastAsia="Arial" w:cs="Arial"/>
          <w:b w:val="0"/>
          <w:bCs w:val="0"/>
          <w:i w:val="0"/>
          <w:iCs w:val="0"/>
          <w:caps w:val="0"/>
          <w:smallCaps w:val="0"/>
          <w:noProof w:val="0"/>
          <w:color w:val="000000" w:themeColor="text1" w:themeTint="FF" w:themeShade="FF"/>
          <w:sz w:val="22"/>
          <w:szCs w:val="22"/>
          <w:lang w:val="es-ES"/>
        </w:rPr>
        <w:t xml:space="preserve"> pagar para viajar. </w:t>
      </w:r>
      <w:r w:rsidRPr="50AE1CBF" w:rsidR="41BABE23">
        <w:rPr>
          <w:rFonts w:ascii="Arial" w:hAnsi="Arial" w:eastAsia="Arial" w:cs="Arial"/>
          <w:b w:val="0"/>
          <w:bCs w:val="0"/>
          <w:i w:val="0"/>
          <w:iCs w:val="0"/>
          <w:caps w:val="0"/>
          <w:smallCaps w:val="0"/>
          <w:noProof w:val="0"/>
          <w:color w:val="000000" w:themeColor="text1" w:themeTint="FF" w:themeShade="FF"/>
          <w:sz w:val="22"/>
          <w:szCs w:val="22"/>
          <w:lang w:val="es-ES"/>
        </w:rPr>
        <w:t>Obten</w:t>
      </w:r>
      <w:r w:rsidRPr="50AE1CBF" w:rsidR="41BABE23">
        <w:rPr>
          <w:rFonts w:ascii="Arial" w:hAnsi="Arial" w:eastAsia="Arial" w:cs="Arial"/>
          <w:b w:val="0"/>
          <w:bCs w:val="0"/>
          <w:i w:val="0"/>
          <w:iCs w:val="0"/>
          <w:caps w:val="0"/>
          <w:smallCaps w:val="0"/>
          <w:noProof w:val="0"/>
          <w:color w:val="000000" w:themeColor="text1" w:themeTint="FF" w:themeShade="FF"/>
          <w:sz w:val="22"/>
          <w:szCs w:val="22"/>
          <w:lang w:val="es-ES"/>
        </w:rPr>
        <w:t xml:space="preserve"> más información: </w:t>
      </w:r>
      <w:hyperlink r:id="Rced5e0a198264f75">
        <w:r w:rsidRPr="50AE1CBF" w:rsidR="41BABE23">
          <w:rPr>
            <w:rStyle w:val="Hyperlink"/>
            <w:rFonts w:ascii="Arial" w:hAnsi="Arial" w:eastAsia="Arial" w:cs="Arial"/>
            <w:b w:val="0"/>
            <w:bCs w:val="0"/>
            <w:i w:val="0"/>
            <w:iCs w:val="0"/>
            <w:caps w:val="0"/>
            <w:smallCaps w:val="0"/>
            <w:noProof w:val="0"/>
            <w:sz w:val="22"/>
            <w:szCs w:val="22"/>
            <w:lang w:val="es-ES"/>
          </w:rPr>
          <w:t>https://www.ridepronto.com/es/pronto-online-application-faq/</w:t>
        </w:r>
      </w:hyperlink>
      <w:r w:rsidRPr="50AE1CBF" w:rsidR="41BABE23">
        <w:rPr>
          <w:rFonts w:ascii="Arial" w:hAnsi="Arial" w:eastAsia="Arial" w:cs="Arial"/>
          <w:b w:val="0"/>
          <w:bCs w:val="0"/>
          <w:i w:val="0"/>
          <w:iCs w:val="0"/>
          <w:caps w:val="0"/>
          <w:smallCaps w:val="0"/>
          <w:noProof w:val="0"/>
          <w:color w:val="000000" w:themeColor="text1" w:themeTint="FF" w:themeShade="FF"/>
          <w:sz w:val="22"/>
          <w:szCs w:val="22"/>
          <w:lang w:val="es-ES"/>
        </w:rPr>
        <w:t xml:space="preserve"> </w:t>
      </w:r>
    </w:p>
    <w:p w:rsidR="586F594B" w:rsidP="586F594B" w:rsidRDefault="586F594B" w14:paraId="0C11ABFF" w14:textId="491CECD2">
      <w:pPr>
        <w:spacing w:after="0"/>
        <w:rPr>
          <w:rFonts w:ascii="Arial" w:hAnsi="Arial" w:eastAsia="Arial" w:cs="Arial"/>
          <w:b w:val="1"/>
          <w:bCs w:val="1"/>
          <w:i w:val="0"/>
          <w:iCs w:val="0"/>
          <w:caps w:val="0"/>
          <w:smallCaps w:val="0"/>
          <w:noProof w:val="0"/>
          <w:color w:val="000000" w:themeColor="text1" w:themeTint="FF" w:themeShade="FF"/>
          <w:sz w:val="22"/>
          <w:szCs w:val="22"/>
          <w:lang w:val="en-US"/>
        </w:rPr>
      </w:pPr>
    </w:p>
    <w:p xmlns:wp14="http://schemas.microsoft.com/office/word/2010/wordml" w:rsidP="4598026D" wp14:paraId="44BD58EA" wp14:textId="31F96B36">
      <w:pPr>
        <w:spacing w:after="0"/>
        <w:rPr>
          <w:rFonts w:ascii="Arial" w:hAnsi="Arial" w:eastAsia="Arial" w:cs="Arial"/>
          <w:b w:val="0"/>
          <w:bCs w:val="0"/>
          <w:i w:val="0"/>
          <w:iCs w:val="0"/>
          <w:caps w:val="0"/>
          <w:smallCaps w:val="0"/>
          <w:noProof w:val="0"/>
          <w:color w:val="000000" w:themeColor="text1" w:themeTint="FF" w:themeShade="FF"/>
          <w:sz w:val="22"/>
          <w:szCs w:val="22"/>
          <w:lang w:val="en-US"/>
        </w:rPr>
      </w:pPr>
      <w:r w:rsidRPr="0E4A9362" w:rsidR="6EFB70BD">
        <w:rPr>
          <w:rFonts w:ascii="Arial" w:hAnsi="Arial" w:eastAsia="Arial" w:cs="Arial"/>
          <w:b w:val="1"/>
          <w:bCs w:val="1"/>
          <w:i w:val="0"/>
          <w:iCs w:val="0"/>
          <w:caps w:val="0"/>
          <w:smallCaps w:val="0"/>
          <w:noProof w:val="0"/>
          <w:color w:val="000000" w:themeColor="text1" w:themeTint="FF" w:themeShade="FF"/>
          <w:sz w:val="22"/>
          <w:szCs w:val="22"/>
          <w:lang w:val="en-US"/>
        </w:rPr>
        <w:t>Website/Newsletter:</w:t>
      </w:r>
    </w:p>
    <w:p w:rsidR="16BB3414" w:rsidP="50AE1CBF" w:rsidRDefault="16BB3414" w14:paraId="0213EE67" w14:textId="35735AF9">
      <w:pPr>
        <w:pStyle w:val="Normal"/>
        <w:suppressLineNumbers w:val="0"/>
        <w:bidi w:val="0"/>
        <w:spacing w:before="0" w:beforeAutospacing="off" w:after="0" w:afterAutospacing="off" w:line="259" w:lineRule="auto"/>
        <w:ind w:left="0" w:right="0"/>
        <w:jc w:val="left"/>
        <w:rPr>
          <w:rFonts w:ascii="Arial" w:hAnsi="Arial" w:eastAsia="Arial" w:cs="Arial"/>
          <w:b w:val="0"/>
          <w:bCs w:val="0"/>
          <w:i w:val="0"/>
          <w:iCs w:val="0"/>
          <w:caps w:val="0"/>
          <w:smallCaps w:val="0"/>
          <w:noProof w:val="0"/>
          <w:color w:val="1F1F1F"/>
          <w:sz w:val="22"/>
          <w:szCs w:val="22"/>
          <w:lang w:val="es"/>
        </w:rPr>
      </w:pPr>
      <w:r w:rsidRPr="50AE1CBF" w:rsidR="16BB3414">
        <w:rPr>
          <w:rFonts w:ascii="Arial" w:hAnsi="Arial" w:eastAsia="Arial" w:cs="Arial"/>
          <w:b w:val="0"/>
          <w:bCs w:val="0"/>
          <w:i w:val="0"/>
          <w:iCs w:val="0"/>
          <w:caps w:val="0"/>
          <w:smallCaps w:val="0"/>
          <w:noProof w:val="0"/>
          <w:color w:val="1F1F1F"/>
          <w:sz w:val="22"/>
          <w:szCs w:val="22"/>
          <w:lang w:val="es"/>
        </w:rPr>
        <w:t>Asunto/Título Opción 1: Conserve su pase de tránsito gratuito o con descuento: presente su solicitud en línea antes del 3</w:t>
      </w:r>
      <w:r w:rsidRPr="50AE1CBF" w:rsidR="7F5FFA2A">
        <w:rPr>
          <w:rFonts w:ascii="Arial" w:hAnsi="Arial" w:eastAsia="Arial" w:cs="Arial"/>
          <w:b w:val="0"/>
          <w:bCs w:val="0"/>
          <w:i w:val="0"/>
          <w:iCs w:val="0"/>
          <w:caps w:val="0"/>
          <w:smallCaps w:val="0"/>
          <w:noProof w:val="0"/>
          <w:color w:val="1F1F1F"/>
          <w:sz w:val="22"/>
          <w:szCs w:val="22"/>
          <w:lang w:val="es"/>
        </w:rPr>
        <w:t>1</w:t>
      </w:r>
      <w:r w:rsidRPr="50AE1CBF" w:rsidR="16BB3414">
        <w:rPr>
          <w:rFonts w:ascii="Arial" w:hAnsi="Arial" w:eastAsia="Arial" w:cs="Arial"/>
          <w:b w:val="0"/>
          <w:bCs w:val="0"/>
          <w:i w:val="0"/>
          <w:iCs w:val="0"/>
          <w:caps w:val="0"/>
          <w:smallCaps w:val="0"/>
          <w:noProof w:val="0"/>
          <w:color w:val="1F1F1F"/>
          <w:sz w:val="22"/>
          <w:szCs w:val="22"/>
          <w:lang w:val="es"/>
        </w:rPr>
        <w:t xml:space="preserve"> de </w:t>
      </w:r>
      <w:r w:rsidRPr="50AE1CBF" w:rsidR="2BEC4F39">
        <w:rPr>
          <w:rFonts w:ascii="Arial" w:hAnsi="Arial" w:eastAsia="Arial" w:cs="Arial"/>
          <w:b w:val="0"/>
          <w:bCs w:val="0"/>
          <w:i w:val="0"/>
          <w:iCs w:val="0"/>
          <w:caps w:val="0"/>
          <w:smallCaps w:val="0"/>
          <w:noProof w:val="0"/>
          <w:color w:val="1F1F1F"/>
          <w:sz w:val="22"/>
          <w:szCs w:val="22"/>
          <w:lang w:val="es"/>
        </w:rPr>
        <w:t>marzo</w:t>
      </w:r>
      <w:r>
        <w:br/>
      </w:r>
      <w:r w:rsidRPr="50AE1CBF" w:rsidR="16BB3414">
        <w:rPr>
          <w:rFonts w:ascii="Arial" w:hAnsi="Arial" w:eastAsia="Arial" w:cs="Arial"/>
          <w:b w:val="0"/>
          <w:bCs w:val="0"/>
          <w:i w:val="0"/>
          <w:iCs w:val="0"/>
          <w:caps w:val="0"/>
          <w:smallCaps w:val="0"/>
          <w:noProof w:val="0"/>
          <w:color w:val="1F1F1F"/>
          <w:sz w:val="22"/>
          <w:szCs w:val="22"/>
          <w:lang w:val="es"/>
        </w:rPr>
        <w:t>Asunto/Título Opción 2 (SOLO PARA JÓVENES): Sig</w:t>
      </w:r>
      <w:r w:rsidRPr="50AE1CBF" w:rsidR="33CFBC8E">
        <w:rPr>
          <w:rFonts w:ascii="Arial" w:hAnsi="Arial" w:eastAsia="Arial" w:cs="Arial"/>
          <w:b w:val="0"/>
          <w:bCs w:val="0"/>
          <w:i w:val="0"/>
          <w:iCs w:val="0"/>
          <w:caps w:val="0"/>
          <w:smallCaps w:val="0"/>
          <w:noProof w:val="0"/>
          <w:color w:val="1F1F1F"/>
          <w:sz w:val="22"/>
          <w:szCs w:val="22"/>
          <w:lang w:val="es"/>
        </w:rPr>
        <w:t>ue</w:t>
      </w:r>
      <w:r w:rsidRPr="50AE1CBF" w:rsidR="16BB3414">
        <w:rPr>
          <w:rFonts w:ascii="Arial" w:hAnsi="Arial" w:eastAsia="Arial" w:cs="Arial"/>
          <w:b w:val="0"/>
          <w:bCs w:val="0"/>
          <w:i w:val="0"/>
          <w:iCs w:val="0"/>
          <w:caps w:val="0"/>
          <w:smallCaps w:val="0"/>
          <w:noProof w:val="0"/>
          <w:color w:val="1F1F1F"/>
          <w:sz w:val="22"/>
          <w:szCs w:val="22"/>
          <w:lang w:val="es"/>
        </w:rPr>
        <w:t xml:space="preserve"> viajando gratis con YOP: demuestr</w:t>
      </w:r>
      <w:r w:rsidRPr="50AE1CBF" w:rsidR="3DFA9FC9">
        <w:rPr>
          <w:rFonts w:ascii="Arial" w:hAnsi="Arial" w:eastAsia="Arial" w:cs="Arial"/>
          <w:b w:val="0"/>
          <w:bCs w:val="0"/>
          <w:i w:val="0"/>
          <w:iCs w:val="0"/>
          <w:caps w:val="0"/>
          <w:smallCaps w:val="0"/>
          <w:noProof w:val="0"/>
          <w:color w:val="1F1F1F"/>
          <w:sz w:val="22"/>
          <w:szCs w:val="22"/>
          <w:lang w:val="es"/>
        </w:rPr>
        <w:t>a</w:t>
      </w:r>
      <w:r w:rsidRPr="50AE1CBF" w:rsidR="16BB3414">
        <w:rPr>
          <w:rFonts w:ascii="Arial" w:hAnsi="Arial" w:eastAsia="Arial" w:cs="Arial"/>
          <w:b w:val="0"/>
          <w:bCs w:val="0"/>
          <w:i w:val="0"/>
          <w:iCs w:val="0"/>
          <w:caps w:val="0"/>
          <w:smallCaps w:val="0"/>
          <w:noProof w:val="0"/>
          <w:color w:val="1F1F1F"/>
          <w:sz w:val="22"/>
          <w:szCs w:val="22"/>
          <w:lang w:val="es"/>
        </w:rPr>
        <w:t xml:space="preserve"> </w:t>
      </w:r>
      <w:r w:rsidRPr="50AE1CBF" w:rsidR="0AF71671">
        <w:rPr>
          <w:rFonts w:ascii="Arial" w:hAnsi="Arial" w:eastAsia="Arial" w:cs="Arial"/>
          <w:b w:val="0"/>
          <w:bCs w:val="0"/>
          <w:i w:val="0"/>
          <w:iCs w:val="0"/>
          <w:caps w:val="0"/>
          <w:smallCaps w:val="0"/>
          <w:noProof w:val="0"/>
          <w:color w:val="1F1F1F"/>
          <w:sz w:val="22"/>
          <w:szCs w:val="22"/>
          <w:lang w:val="es"/>
        </w:rPr>
        <w:t>t</w:t>
      </w:r>
      <w:r w:rsidRPr="50AE1CBF" w:rsidR="16BB3414">
        <w:rPr>
          <w:rFonts w:ascii="Arial" w:hAnsi="Arial" w:eastAsia="Arial" w:cs="Arial"/>
          <w:b w:val="0"/>
          <w:bCs w:val="0"/>
          <w:i w:val="0"/>
          <w:iCs w:val="0"/>
          <w:caps w:val="0"/>
          <w:smallCaps w:val="0"/>
          <w:noProof w:val="0"/>
          <w:color w:val="1F1F1F"/>
          <w:sz w:val="22"/>
          <w:szCs w:val="22"/>
          <w:lang w:val="es"/>
        </w:rPr>
        <w:t>u edad antes del 3</w:t>
      </w:r>
      <w:r w:rsidRPr="50AE1CBF" w:rsidR="642B7079">
        <w:rPr>
          <w:rFonts w:ascii="Arial" w:hAnsi="Arial" w:eastAsia="Arial" w:cs="Arial"/>
          <w:b w:val="0"/>
          <w:bCs w:val="0"/>
          <w:i w:val="0"/>
          <w:iCs w:val="0"/>
          <w:caps w:val="0"/>
          <w:smallCaps w:val="0"/>
          <w:noProof w:val="0"/>
          <w:color w:val="1F1F1F"/>
          <w:sz w:val="22"/>
          <w:szCs w:val="22"/>
          <w:lang w:val="es"/>
        </w:rPr>
        <w:t>1</w:t>
      </w:r>
      <w:r w:rsidRPr="50AE1CBF" w:rsidR="16BB3414">
        <w:rPr>
          <w:rFonts w:ascii="Arial" w:hAnsi="Arial" w:eastAsia="Arial" w:cs="Arial"/>
          <w:b w:val="0"/>
          <w:bCs w:val="0"/>
          <w:i w:val="0"/>
          <w:iCs w:val="0"/>
          <w:caps w:val="0"/>
          <w:smallCaps w:val="0"/>
          <w:noProof w:val="0"/>
          <w:color w:val="1F1F1F"/>
          <w:sz w:val="22"/>
          <w:szCs w:val="22"/>
          <w:lang w:val="es"/>
        </w:rPr>
        <w:t xml:space="preserve"> de </w:t>
      </w:r>
      <w:r w:rsidRPr="50AE1CBF" w:rsidR="06EC6FF2">
        <w:rPr>
          <w:rFonts w:ascii="Arial" w:hAnsi="Arial" w:eastAsia="Arial" w:cs="Arial"/>
          <w:b w:val="0"/>
          <w:bCs w:val="0"/>
          <w:i w:val="0"/>
          <w:iCs w:val="0"/>
          <w:caps w:val="0"/>
          <w:smallCaps w:val="0"/>
          <w:noProof w:val="0"/>
          <w:color w:val="1F1F1F"/>
          <w:sz w:val="22"/>
          <w:szCs w:val="22"/>
          <w:lang w:val="es"/>
        </w:rPr>
        <w:t>marzo</w:t>
      </w:r>
      <w:r>
        <w:br/>
      </w:r>
      <w:r>
        <w:br/>
      </w:r>
      <w:r w:rsidRPr="50AE1CBF" w:rsidR="16BB3414">
        <w:rPr>
          <w:rFonts w:ascii="Arial" w:hAnsi="Arial" w:eastAsia="Arial" w:cs="Arial"/>
          <w:b w:val="0"/>
          <w:bCs w:val="0"/>
          <w:i w:val="0"/>
          <w:iCs w:val="0"/>
          <w:caps w:val="0"/>
          <w:smallCaps w:val="0"/>
          <w:noProof w:val="0"/>
          <w:color w:val="1F1F1F"/>
          <w:sz w:val="22"/>
          <w:szCs w:val="22"/>
          <w:lang w:val="es"/>
        </w:rPr>
        <w:t xml:space="preserve">Si obtiene una tarifa de transporte gratuita o con descuento del </w:t>
      </w:r>
      <w:hyperlink r:id="R19093c234f4b40ae">
        <w:r w:rsidRPr="50AE1CBF" w:rsidR="16BB3414">
          <w:rPr>
            <w:rStyle w:val="Hyperlink"/>
            <w:rFonts w:ascii="Arial" w:hAnsi="Arial" w:eastAsia="Arial" w:cs="Arial"/>
            <w:b w:val="0"/>
            <w:bCs w:val="0"/>
            <w:i w:val="0"/>
            <w:iCs w:val="0"/>
            <w:caps w:val="0"/>
            <w:smallCaps w:val="0"/>
            <w:noProof w:val="0"/>
            <w:sz w:val="22"/>
            <w:szCs w:val="22"/>
            <w:lang w:val="es"/>
          </w:rPr>
          <w:t>Sistema de Transporte Metropolitano de San Diego</w:t>
        </w:r>
      </w:hyperlink>
      <w:r w:rsidRPr="50AE1CBF" w:rsidR="16BB3414">
        <w:rPr>
          <w:rFonts w:ascii="Arial" w:hAnsi="Arial" w:eastAsia="Arial" w:cs="Arial"/>
          <w:b w:val="0"/>
          <w:bCs w:val="0"/>
          <w:i w:val="0"/>
          <w:iCs w:val="0"/>
          <w:caps w:val="0"/>
          <w:smallCaps w:val="0"/>
          <w:noProof w:val="0"/>
          <w:color w:val="1F1F1F"/>
          <w:sz w:val="22"/>
          <w:szCs w:val="22"/>
          <w:lang w:val="es"/>
        </w:rPr>
        <w:t xml:space="preserve"> (MTS) o del </w:t>
      </w:r>
      <w:hyperlink r:id="R888dd7ed81fd41db">
        <w:r w:rsidRPr="50AE1CBF" w:rsidR="16BB3414">
          <w:rPr>
            <w:rStyle w:val="Hyperlink"/>
            <w:rFonts w:ascii="Arial" w:hAnsi="Arial" w:eastAsia="Arial" w:cs="Arial"/>
            <w:b w:val="0"/>
            <w:bCs w:val="0"/>
            <w:i w:val="0"/>
            <w:iCs w:val="0"/>
            <w:caps w:val="0"/>
            <w:smallCaps w:val="0"/>
            <w:noProof w:val="0"/>
            <w:sz w:val="22"/>
            <w:szCs w:val="22"/>
            <w:lang w:val="es"/>
          </w:rPr>
          <w:t>Distrito de Transporte del Condado Norte</w:t>
        </w:r>
      </w:hyperlink>
      <w:r w:rsidRPr="50AE1CBF" w:rsidR="16BB3414">
        <w:rPr>
          <w:rFonts w:ascii="Arial" w:hAnsi="Arial" w:eastAsia="Arial" w:cs="Arial"/>
          <w:b w:val="0"/>
          <w:bCs w:val="0"/>
          <w:i w:val="0"/>
          <w:iCs w:val="0"/>
          <w:caps w:val="0"/>
          <w:smallCaps w:val="0"/>
          <w:noProof w:val="0"/>
          <w:color w:val="1F1F1F"/>
          <w:sz w:val="22"/>
          <w:szCs w:val="22"/>
          <w:lang w:val="es"/>
        </w:rPr>
        <w:t xml:space="preserve"> (NCTD) porque es un pasajero joven, mayor o discapacitado, es posible que tenga acceso temporal a su </w:t>
      </w:r>
      <w:r w:rsidRPr="50AE1CBF" w:rsidR="171C670B">
        <w:rPr>
          <w:rFonts w:ascii="Arial" w:hAnsi="Arial" w:eastAsia="Arial" w:cs="Arial"/>
          <w:b w:val="0"/>
          <w:bCs w:val="0"/>
          <w:i w:val="0"/>
          <w:iCs w:val="0"/>
          <w:caps w:val="0"/>
          <w:smallCaps w:val="0"/>
          <w:noProof w:val="0"/>
          <w:color w:val="1F1F1F"/>
          <w:sz w:val="22"/>
          <w:szCs w:val="22"/>
          <w:lang w:val="es"/>
        </w:rPr>
        <w:t xml:space="preserve">pase de tránsito gratuito </w:t>
      </w:r>
      <w:r w:rsidRPr="50AE1CBF" w:rsidR="16BB3414">
        <w:rPr>
          <w:rFonts w:ascii="Arial" w:hAnsi="Arial" w:eastAsia="Arial" w:cs="Arial"/>
          <w:b w:val="0"/>
          <w:bCs w:val="0"/>
          <w:i w:val="0"/>
          <w:iCs w:val="0"/>
          <w:caps w:val="0"/>
          <w:smallCaps w:val="0"/>
          <w:noProof w:val="0"/>
          <w:color w:val="1F1F1F"/>
          <w:sz w:val="22"/>
          <w:szCs w:val="22"/>
          <w:lang w:val="es"/>
        </w:rPr>
        <w:t>(</w:t>
      </w:r>
      <w:r w:rsidRPr="50AE1CBF" w:rsidR="07A76E41">
        <w:rPr>
          <w:rFonts w:ascii="Arial" w:hAnsi="Arial" w:eastAsia="Arial" w:cs="Arial"/>
          <w:b w:val="0"/>
          <w:bCs w:val="0"/>
          <w:i w:val="0"/>
          <w:iCs w:val="0"/>
          <w:caps w:val="0"/>
          <w:smallCaps w:val="0"/>
          <w:noProof w:val="0"/>
          <w:color w:val="1F1F1F"/>
          <w:sz w:val="22"/>
          <w:szCs w:val="22"/>
          <w:lang w:val="es"/>
        </w:rPr>
        <w:t>YOP</w:t>
      </w:r>
      <w:r w:rsidRPr="50AE1CBF" w:rsidR="16BB3414">
        <w:rPr>
          <w:rFonts w:ascii="Arial" w:hAnsi="Arial" w:eastAsia="Arial" w:cs="Arial"/>
          <w:b w:val="0"/>
          <w:bCs w:val="0"/>
          <w:i w:val="0"/>
          <w:iCs w:val="0"/>
          <w:caps w:val="0"/>
          <w:smallCaps w:val="0"/>
          <w:noProof w:val="0"/>
          <w:color w:val="1F1F1F"/>
          <w:sz w:val="22"/>
          <w:szCs w:val="22"/>
          <w:lang w:val="es"/>
        </w:rPr>
        <w:t>)</w:t>
      </w:r>
      <w:r w:rsidRPr="50AE1CBF" w:rsidR="16BB3414">
        <w:rPr>
          <w:rFonts w:ascii="Arial" w:hAnsi="Arial" w:eastAsia="Arial" w:cs="Arial"/>
          <w:b w:val="0"/>
          <w:bCs w:val="0"/>
          <w:i w:val="0"/>
          <w:iCs w:val="0"/>
          <w:caps w:val="0"/>
          <w:smallCaps w:val="0"/>
          <w:noProof w:val="0"/>
          <w:color w:val="1F1F1F"/>
          <w:sz w:val="22"/>
          <w:szCs w:val="22"/>
          <w:lang w:val="es"/>
        </w:rPr>
        <w:t xml:space="preserve"> </w:t>
      </w:r>
      <w:r w:rsidRPr="50AE1CBF" w:rsidR="63F59D71">
        <w:rPr>
          <w:rFonts w:ascii="Arial" w:hAnsi="Arial" w:eastAsia="Arial" w:cs="Arial"/>
          <w:b w:val="0"/>
          <w:bCs w:val="0"/>
          <w:i w:val="0"/>
          <w:iCs w:val="0"/>
          <w:caps w:val="0"/>
          <w:smallCaps w:val="0"/>
          <w:noProof w:val="0"/>
          <w:color w:val="1F1F1F"/>
          <w:sz w:val="22"/>
          <w:szCs w:val="22"/>
          <w:lang w:val="es"/>
        </w:rPr>
        <w:t xml:space="preserve">o </w:t>
      </w:r>
      <w:r w:rsidRPr="50AE1CBF" w:rsidR="16BB3414">
        <w:rPr>
          <w:rFonts w:ascii="Arial" w:hAnsi="Arial" w:eastAsia="Arial" w:cs="Arial"/>
          <w:b w:val="0"/>
          <w:bCs w:val="0"/>
          <w:i w:val="0"/>
          <w:iCs w:val="0"/>
          <w:caps w:val="0"/>
          <w:smallCaps w:val="0"/>
          <w:noProof w:val="0"/>
          <w:color w:val="1F1F1F"/>
          <w:sz w:val="22"/>
          <w:szCs w:val="22"/>
          <w:lang w:val="es"/>
        </w:rPr>
        <w:t xml:space="preserve">con descuento ($23) en su tarjeta PRONTO. </w:t>
      </w:r>
      <w:r>
        <w:br/>
      </w:r>
      <w:r>
        <w:br/>
      </w:r>
      <w:r w:rsidRPr="50AE1CBF" w:rsidR="16BB3414">
        <w:rPr>
          <w:rFonts w:ascii="Arial" w:hAnsi="Arial" w:eastAsia="Arial" w:cs="Arial"/>
          <w:b w:val="0"/>
          <w:bCs w:val="0"/>
          <w:i w:val="0"/>
          <w:iCs w:val="0"/>
          <w:caps w:val="0"/>
          <w:smallCaps w:val="0"/>
          <w:noProof w:val="0"/>
          <w:color w:val="1F1F1F"/>
          <w:sz w:val="22"/>
          <w:szCs w:val="22"/>
          <w:lang w:val="es"/>
        </w:rPr>
        <w:t>Para seguir obteniendo estas tarifas gratuitas o con descuento, debe demostrar su edad (si es una persona mayor o joven) o demostrar que es elegible para una tarifa con descuento (si está discapacitado o tiene Medicare) antes del 3</w:t>
      </w:r>
      <w:r w:rsidRPr="50AE1CBF" w:rsidR="7EEC4849">
        <w:rPr>
          <w:rFonts w:ascii="Arial" w:hAnsi="Arial" w:eastAsia="Arial" w:cs="Arial"/>
          <w:b w:val="0"/>
          <w:bCs w:val="0"/>
          <w:i w:val="0"/>
          <w:iCs w:val="0"/>
          <w:caps w:val="0"/>
          <w:smallCaps w:val="0"/>
          <w:noProof w:val="0"/>
          <w:color w:val="1F1F1F"/>
          <w:sz w:val="22"/>
          <w:szCs w:val="22"/>
          <w:lang w:val="es"/>
        </w:rPr>
        <w:t>1</w:t>
      </w:r>
      <w:r w:rsidRPr="50AE1CBF" w:rsidR="16BB3414">
        <w:rPr>
          <w:rFonts w:ascii="Arial" w:hAnsi="Arial" w:eastAsia="Arial" w:cs="Arial"/>
          <w:b w:val="0"/>
          <w:bCs w:val="0"/>
          <w:i w:val="0"/>
          <w:iCs w:val="0"/>
          <w:caps w:val="0"/>
          <w:smallCaps w:val="0"/>
          <w:noProof w:val="0"/>
          <w:color w:val="1F1F1F"/>
          <w:sz w:val="22"/>
          <w:szCs w:val="22"/>
          <w:lang w:val="es"/>
        </w:rPr>
        <w:t xml:space="preserve"> de </w:t>
      </w:r>
      <w:r w:rsidRPr="50AE1CBF" w:rsidR="50876ED0">
        <w:rPr>
          <w:rFonts w:ascii="Arial" w:hAnsi="Arial" w:eastAsia="Arial" w:cs="Arial"/>
          <w:b w:val="0"/>
          <w:bCs w:val="0"/>
          <w:i w:val="0"/>
          <w:iCs w:val="0"/>
          <w:caps w:val="0"/>
          <w:smallCaps w:val="0"/>
          <w:noProof w:val="0"/>
          <w:color w:val="1F1F1F"/>
          <w:sz w:val="22"/>
          <w:szCs w:val="22"/>
          <w:lang w:val="es"/>
        </w:rPr>
        <w:t>marzo</w:t>
      </w:r>
      <w:r w:rsidRPr="50AE1CBF" w:rsidR="16BB3414">
        <w:rPr>
          <w:rFonts w:ascii="Arial" w:hAnsi="Arial" w:eastAsia="Arial" w:cs="Arial"/>
          <w:b w:val="0"/>
          <w:bCs w:val="0"/>
          <w:i w:val="0"/>
          <w:iCs w:val="0"/>
          <w:caps w:val="0"/>
          <w:smallCaps w:val="0"/>
          <w:noProof w:val="0"/>
          <w:color w:val="1F1F1F"/>
          <w:sz w:val="22"/>
          <w:szCs w:val="22"/>
          <w:lang w:val="es"/>
        </w:rPr>
        <w:t xml:space="preserve">. </w:t>
      </w:r>
      <w:r>
        <w:br/>
      </w:r>
      <w:r>
        <w:br/>
      </w:r>
      <w:r w:rsidRPr="50AE1CBF" w:rsidR="16BB3414">
        <w:rPr>
          <w:rFonts w:ascii="Arial" w:hAnsi="Arial" w:eastAsia="Arial" w:cs="Arial"/>
          <w:b w:val="1"/>
          <w:bCs w:val="1"/>
          <w:i w:val="0"/>
          <w:iCs w:val="0"/>
          <w:caps w:val="0"/>
          <w:smallCaps w:val="0"/>
          <w:noProof w:val="0"/>
          <w:color w:val="1F1F1F"/>
          <w:sz w:val="22"/>
          <w:szCs w:val="22"/>
          <w:lang w:val="es"/>
        </w:rPr>
        <w:t>Si no demuestra su elegibilidad antes de esta fecha, ya no podrá viajar con pases gratuitos o con descuento.</w:t>
      </w:r>
      <w:r w:rsidRPr="50AE1CBF" w:rsidR="16BB3414">
        <w:rPr>
          <w:rFonts w:ascii="Arial" w:hAnsi="Arial" w:eastAsia="Arial" w:cs="Arial"/>
          <w:b w:val="0"/>
          <w:bCs w:val="0"/>
          <w:i w:val="0"/>
          <w:iCs w:val="0"/>
          <w:caps w:val="0"/>
          <w:smallCaps w:val="0"/>
          <w:noProof w:val="0"/>
          <w:color w:val="1F1F1F"/>
          <w:sz w:val="22"/>
          <w:szCs w:val="22"/>
          <w:lang w:val="es"/>
        </w:rPr>
        <w:t xml:space="preserve"> </w:t>
      </w:r>
      <w:r>
        <w:br/>
      </w:r>
      <w:r>
        <w:br/>
      </w:r>
      <w:r w:rsidRPr="50AE1CBF" w:rsidR="16BB3414">
        <w:rPr>
          <w:rFonts w:ascii="Arial" w:hAnsi="Arial" w:eastAsia="Arial" w:cs="Arial"/>
          <w:b w:val="0"/>
          <w:bCs w:val="0"/>
          <w:i w:val="0"/>
          <w:iCs w:val="0"/>
          <w:caps w:val="0"/>
          <w:smallCaps w:val="0"/>
          <w:noProof w:val="0"/>
          <w:color w:val="1F1F1F"/>
          <w:sz w:val="22"/>
          <w:szCs w:val="22"/>
          <w:lang w:val="es"/>
        </w:rPr>
        <w:t xml:space="preserve">Puede verificar la fecha de vencimiento de su tarjeta PRONTO en línea en </w:t>
      </w:r>
      <w:hyperlink r:id="R20dcddcfa91f46cb">
        <w:r w:rsidRPr="50AE1CBF" w:rsidR="16BB3414">
          <w:rPr>
            <w:rStyle w:val="Hyperlink"/>
            <w:rFonts w:ascii="Arial" w:hAnsi="Arial" w:eastAsia="Arial" w:cs="Arial"/>
            <w:b w:val="0"/>
            <w:bCs w:val="0"/>
            <w:i w:val="0"/>
            <w:iCs w:val="0"/>
            <w:caps w:val="0"/>
            <w:smallCaps w:val="0"/>
            <w:noProof w:val="0"/>
            <w:sz w:val="22"/>
            <w:szCs w:val="22"/>
            <w:lang w:val="es"/>
          </w:rPr>
          <w:t>RidePRONTO.com</w:t>
        </w:r>
        <w:r w:rsidRPr="50AE1CBF" w:rsidR="2EC317D4">
          <w:rPr>
            <w:rStyle w:val="Hyperlink"/>
            <w:rFonts w:ascii="Arial" w:hAnsi="Arial" w:eastAsia="Arial" w:cs="Arial"/>
            <w:b w:val="0"/>
            <w:bCs w:val="0"/>
            <w:i w:val="0"/>
            <w:iCs w:val="0"/>
            <w:caps w:val="0"/>
            <w:smallCaps w:val="0"/>
            <w:noProof w:val="0"/>
            <w:sz w:val="22"/>
            <w:szCs w:val="22"/>
            <w:lang w:val="es"/>
          </w:rPr>
          <w:t>/es</w:t>
        </w:r>
      </w:hyperlink>
      <w:r w:rsidRPr="50AE1CBF" w:rsidR="16BB3414">
        <w:rPr>
          <w:rFonts w:ascii="Arial" w:hAnsi="Arial" w:eastAsia="Arial" w:cs="Arial"/>
          <w:b w:val="0"/>
          <w:bCs w:val="0"/>
          <w:i w:val="0"/>
          <w:iCs w:val="0"/>
          <w:caps w:val="0"/>
          <w:smallCaps w:val="0"/>
          <w:noProof w:val="0"/>
          <w:color w:val="1F1F1F"/>
          <w:sz w:val="22"/>
          <w:szCs w:val="22"/>
          <w:lang w:val="es"/>
        </w:rPr>
        <w:t xml:space="preserve">. Vaya a "Mis tarjetas" y busque "Verificación requerida". También puede llamar al equipo de </w:t>
      </w:r>
      <w:r w:rsidRPr="50AE1CBF" w:rsidR="026F7BE7">
        <w:rPr>
          <w:rFonts w:ascii="Arial" w:hAnsi="Arial" w:eastAsia="Arial" w:cs="Arial"/>
          <w:b w:val="0"/>
          <w:bCs w:val="0"/>
          <w:i w:val="0"/>
          <w:iCs w:val="0"/>
          <w:caps w:val="0"/>
          <w:smallCaps w:val="0"/>
          <w:noProof w:val="0"/>
          <w:color w:val="1F1F1F"/>
          <w:sz w:val="22"/>
          <w:szCs w:val="22"/>
          <w:lang w:val="es"/>
        </w:rPr>
        <w:t xml:space="preserve">apoyo </w:t>
      </w:r>
      <w:r w:rsidRPr="50AE1CBF" w:rsidR="16BB3414">
        <w:rPr>
          <w:rFonts w:ascii="Arial" w:hAnsi="Arial" w:eastAsia="Arial" w:cs="Arial"/>
          <w:b w:val="0"/>
          <w:bCs w:val="0"/>
          <w:i w:val="0"/>
          <w:iCs w:val="0"/>
          <w:caps w:val="0"/>
          <w:smallCaps w:val="0"/>
          <w:noProof w:val="0"/>
          <w:color w:val="1F1F1F"/>
          <w:sz w:val="22"/>
          <w:szCs w:val="22"/>
          <w:lang w:val="es"/>
        </w:rPr>
        <w:t xml:space="preserve">de PRONTO al 619-595-5636. </w:t>
      </w:r>
      <w:r>
        <w:br/>
      </w:r>
      <w:r>
        <w:br/>
      </w:r>
      <w:r w:rsidRPr="50AE1CBF" w:rsidR="16BB3414">
        <w:rPr>
          <w:rFonts w:ascii="Arial" w:hAnsi="Arial" w:eastAsia="Arial" w:cs="Arial"/>
          <w:b w:val="0"/>
          <w:bCs w:val="0"/>
          <w:i w:val="0"/>
          <w:iCs w:val="0"/>
          <w:caps w:val="0"/>
          <w:smallCaps w:val="0"/>
          <w:noProof w:val="0"/>
          <w:color w:val="1F1F1F"/>
          <w:sz w:val="22"/>
          <w:szCs w:val="22"/>
          <w:lang w:val="es"/>
        </w:rPr>
        <w:t xml:space="preserve">Para demostrar su elegibilidad en línea como pasajero juvenil o SDM, siga estos pasos: </w:t>
      </w:r>
    </w:p>
    <w:p w:rsidR="69CAF45F" w:rsidP="5C9DED2E" w:rsidRDefault="69CAF45F" w14:paraId="5A9958AC" w14:textId="318E348C">
      <w:pPr>
        <w:pStyle w:val="ListParagraph"/>
        <w:numPr>
          <w:ilvl w:val="0"/>
          <w:numId w:val="9"/>
        </w:numPr>
        <w:suppressLineNumbers w:val="0"/>
        <w:bidi w:val="0"/>
        <w:spacing w:before="0" w:beforeAutospacing="off" w:after="0" w:afterAutospacing="off" w:line="259" w:lineRule="auto"/>
        <w:ind w:right="0"/>
        <w:jc w:val="left"/>
        <w:rPr>
          <w:rFonts w:ascii="Arial" w:hAnsi="Arial" w:eastAsia="Arial" w:cs="Arial"/>
          <w:b w:val="0"/>
          <w:bCs w:val="0"/>
          <w:i w:val="0"/>
          <w:iCs w:val="0"/>
          <w:caps w:val="0"/>
          <w:smallCaps w:val="0"/>
          <w:noProof w:val="0"/>
          <w:color w:val="1F1F1F"/>
          <w:sz w:val="22"/>
          <w:szCs w:val="22"/>
          <w:lang w:val="es-ES"/>
        </w:rPr>
      </w:pPr>
      <w:r w:rsidRPr="5C9DED2E" w:rsidR="69CAF45F">
        <w:rPr>
          <w:rFonts w:ascii="Arial" w:hAnsi="Arial" w:eastAsia="Arial" w:cs="Arial"/>
          <w:b w:val="0"/>
          <w:bCs w:val="0"/>
          <w:i w:val="0"/>
          <w:iCs w:val="0"/>
          <w:caps w:val="0"/>
          <w:smallCaps w:val="0"/>
          <w:noProof w:val="0"/>
          <w:color w:val="1F1F1F"/>
          <w:sz w:val="22"/>
          <w:szCs w:val="22"/>
          <w:lang w:val="es-ES"/>
        </w:rPr>
        <w:t xml:space="preserve">Vaya a </w:t>
      </w:r>
      <w:hyperlink r:id="R1b74064204f348e4">
        <w:r w:rsidRPr="5C9DED2E" w:rsidR="69CAF45F">
          <w:rPr>
            <w:rStyle w:val="Hyperlink"/>
            <w:rFonts w:ascii="Arial" w:hAnsi="Arial" w:eastAsia="Arial" w:cs="Arial"/>
            <w:b w:val="0"/>
            <w:bCs w:val="0"/>
            <w:i w:val="0"/>
            <w:iCs w:val="0"/>
            <w:caps w:val="0"/>
            <w:smallCaps w:val="0"/>
            <w:noProof w:val="0"/>
            <w:sz w:val="22"/>
            <w:szCs w:val="22"/>
            <w:lang w:val="es-ES"/>
          </w:rPr>
          <w:t>RidePRONTO.com/es</w:t>
        </w:r>
      </w:hyperlink>
      <w:r w:rsidRPr="5C9DED2E" w:rsidR="69CAF45F">
        <w:rPr>
          <w:rFonts w:ascii="Arial" w:hAnsi="Arial" w:eastAsia="Arial" w:cs="Arial"/>
          <w:b w:val="0"/>
          <w:bCs w:val="0"/>
          <w:i w:val="0"/>
          <w:iCs w:val="0"/>
          <w:caps w:val="0"/>
          <w:smallCaps w:val="0"/>
          <w:noProof w:val="0"/>
          <w:color w:val="1F1F1F"/>
          <w:sz w:val="22"/>
          <w:szCs w:val="22"/>
          <w:lang w:val="es-ES"/>
        </w:rPr>
        <w:t xml:space="preserve"> e inicie sesión. Si aún no </w:t>
      </w:r>
      <w:r w:rsidRPr="5C9DED2E" w:rsidR="6CEEB18C">
        <w:rPr>
          <w:rFonts w:ascii="Arial" w:hAnsi="Arial" w:eastAsia="Arial" w:cs="Arial"/>
          <w:b w:val="0"/>
          <w:bCs w:val="0"/>
          <w:i w:val="0"/>
          <w:iCs w:val="0"/>
          <w:caps w:val="0"/>
          <w:smallCaps w:val="0"/>
          <w:noProof w:val="0"/>
          <w:color w:val="1F1F1F"/>
          <w:sz w:val="22"/>
          <w:szCs w:val="22"/>
          <w:lang w:val="es-ES"/>
        </w:rPr>
        <w:t xml:space="preserve">se </w:t>
      </w:r>
      <w:r w:rsidRPr="5C9DED2E" w:rsidR="69CAF45F">
        <w:rPr>
          <w:rFonts w:ascii="Arial" w:hAnsi="Arial" w:eastAsia="Arial" w:cs="Arial"/>
          <w:b w:val="0"/>
          <w:bCs w:val="0"/>
          <w:i w:val="0"/>
          <w:iCs w:val="0"/>
          <w:caps w:val="0"/>
          <w:smallCaps w:val="0"/>
          <w:noProof w:val="0"/>
          <w:color w:val="1F1F1F"/>
          <w:sz w:val="22"/>
          <w:szCs w:val="22"/>
          <w:lang w:val="es-ES"/>
        </w:rPr>
        <w:t>ha</w:t>
      </w:r>
      <w:r w:rsidRPr="5C9DED2E" w:rsidR="69CAF45F">
        <w:rPr>
          <w:rFonts w:ascii="Arial" w:hAnsi="Arial" w:eastAsia="Arial" w:cs="Arial"/>
          <w:b w:val="0"/>
          <w:bCs w:val="0"/>
          <w:i w:val="0"/>
          <w:iCs w:val="0"/>
          <w:caps w:val="0"/>
          <w:smallCaps w:val="0"/>
          <w:noProof w:val="0"/>
          <w:color w:val="1F1F1F"/>
          <w:sz w:val="22"/>
          <w:szCs w:val="22"/>
          <w:lang w:val="es-ES"/>
        </w:rPr>
        <w:t xml:space="preserve"> registrado, también puede</w:t>
      </w:r>
      <w:r w:rsidRPr="5C9DED2E" w:rsidR="69CAF45F">
        <w:rPr>
          <w:rFonts w:ascii="Arial" w:hAnsi="Arial" w:eastAsia="Arial" w:cs="Arial"/>
          <w:b w:val="0"/>
          <w:bCs w:val="0"/>
          <w:i w:val="0"/>
          <w:iCs w:val="0"/>
          <w:caps w:val="0"/>
          <w:smallCaps w:val="0"/>
          <w:noProof w:val="0"/>
          <w:color w:val="1F1F1F"/>
          <w:sz w:val="22"/>
          <w:szCs w:val="22"/>
          <w:lang w:val="es-ES"/>
        </w:rPr>
        <w:t xml:space="preserve"> hacerlo con una dirección de correo electrónico. </w:t>
      </w:r>
    </w:p>
    <w:p w:rsidR="69CAF45F" w:rsidP="5C9DED2E" w:rsidRDefault="69CAF45F" w14:paraId="03D8FE1B" w14:textId="04DAAE3C">
      <w:pPr>
        <w:pStyle w:val="ListParagraph"/>
        <w:numPr>
          <w:ilvl w:val="0"/>
          <w:numId w:val="9"/>
        </w:numPr>
        <w:suppressLineNumbers w:val="0"/>
        <w:bidi w:val="0"/>
        <w:spacing w:before="0" w:beforeAutospacing="off" w:after="0" w:afterAutospacing="off" w:line="259" w:lineRule="auto"/>
        <w:ind w:right="0"/>
        <w:jc w:val="left"/>
        <w:rPr>
          <w:rFonts w:ascii="Arial" w:hAnsi="Arial" w:eastAsia="Arial" w:cs="Arial"/>
          <w:b w:val="0"/>
          <w:bCs w:val="0"/>
          <w:i w:val="0"/>
          <w:iCs w:val="0"/>
          <w:caps w:val="0"/>
          <w:smallCaps w:val="0"/>
          <w:noProof w:val="0"/>
          <w:color w:val="1F1F1F"/>
          <w:sz w:val="22"/>
          <w:szCs w:val="22"/>
          <w:lang w:val="es-ES"/>
        </w:rPr>
      </w:pPr>
      <w:r w:rsidRPr="5C9DED2E" w:rsidR="565827CC">
        <w:rPr>
          <w:rFonts w:ascii="Arial" w:hAnsi="Arial" w:eastAsia="Arial" w:cs="Arial"/>
          <w:b w:val="0"/>
          <w:bCs w:val="0"/>
          <w:i w:val="0"/>
          <w:iCs w:val="0"/>
          <w:caps w:val="0"/>
          <w:smallCaps w:val="0"/>
          <w:noProof w:val="0"/>
          <w:color w:val="1F1F1F"/>
          <w:sz w:val="22"/>
          <w:szCs w:val="22"/>
          <w:lang w:val="es-ES"/>
        </w:rPr>
        <w:t>A</w:t>
      </w:r>
      <w:r w:rsidRPr="5C9DED2E" w:rsidR="0410A283">
        <w:rPr>
          <w:rFonts w:ascii="Arial" w:hAnsi="Arial" w:eastAsia="Arial" w:cs="Arial"/>
          <w:b w:val="0"/>
          <w:bCs w:val="0"/>
          <w:i w:val="0"/>
          <w:iCs w:val="0"/>
          <w:caps w:val="0"/>
          <w:smallCaps w:val="0"/>
          <w:noProof w:val="0"/>
          <w:color w:val="1F1F1F"/>
          <w:sz w:val="22"/>
          <w:szCs w:val="22"/>
          <w:lang w:val="es-ES"/>
        </w:rPr>
        <w:t>s</w:t>
      </w:r>
      <w:r w:rsidRPr="5C9DED2E" w:rsidR="69CAF45F">
        <w:rPr>
          <w:rFonts w:ascii="Arial" w:hAnsi="Arial" w:eastAsia="Arial" w:cs="Arial"/>
          <w:b w:val="0"/>
          <w:bCs w:val="0"/>
          <w:i w:val="0"/>
          <w:iCs w:val="0"/>
          <w:caps w:val="0"/>
          <w:smallCaps w:val="0"/>
          <w:noProof w:val="0"/>
          <w:color w:val="1F1F1F"/>
          <w:sz w:val="22"/>
          <w:szCs w:val="22"/>
          <w:lang w:val="es-ES"/>
        </w:rPr>
        <w:t>egúrese</w:t>
      </w:r>
      <w:r w:rsidRPr="5C9DED2E" w:rsidR="69CAF45F">
        <w:rPr>
          <w:rFonts w:ascii="Arial" w:hAnsi="Arial" w:eastAsia="Arial" w:cs="Arial"/>
          <w:b w:val="0"/>
          <w:bCs w:val="0"/>
          <w:i w:val="0"/>
          <w:iCs w:val="0"/>
          <w:caps w:val="0"/>
          <w:smallCaps w:val="0"/>
          <w:noProof w:val="0"/>
          <w:color w:val="1F1F1F"/>
          <w:sz w:val="22"/>
          <w:szCs w:val="22"/>
          <w:lang w:val="es-ES"/>
        </w:rPr>
        <w:t xml:space="preserve"> de que su tarjeta PRONTO esté vinculada a su cuenta. </w:t>
      </w:r>
    </w:p>
    <w:p w:rsidR="69CAF45F" w:rsidP="0E4A9362" w:rsidRDefault="69CAF45F" w14:paraId="28CCBB0E" w14:textId="1CF4B81A">
      <w:pPr>
        <w:pStyle w:val="ListParagraph"/>
        <w:numPr>
          <w:ilvl w:val="0"/>
          <w:numId w:val="9"/>
        </w:numPr>
        <w:suppressLineNumbers w:val="0"/>
        <w:bidi w:val="0"/>
        <w:spacing w:before="0" w:beforeAutospacing="off" w:after="0" w:afterAutospacing="off" w:line="259" w:lineRule="auto"/>
        <w:ind w:right="0"/>
        <w:jc w:val="left"/>
        <w:rPr>
          <w:rFonts w:ascii="Arial" w:hAnsi="Arial" w:eastAsia="Arial" w:cs="Arial"/>
          <w:b w:val="0"/>
          <w:bCs w:val="0"/>
          <w:i w:val="0"/>
          <w:iCs w:val="0"/>
          <w:caps w:val="0"/>
          <w:smallCaps w:val="0"/>
          <w:noProof w:val="0"/>
          <w:color w:val="1F1F1F"/>
          <w:sz w:val="22"/>
          <w:szCs w:val="22"/>
          <w:lang w:val="es"/>
        </w:rPr>
      </w:pPr>
      <w:r w:rsidRPr="0E4A9362" w:rsidR="69CAF45F">
        <w:rPr>
          <w:rFonts w:ascii="Arial" w:hAnsi="Arial" w:eastAsia="Arial" w:cs="Arial"/>
          <w:b w:val="0"/>
          <w:bCs w:val="0"/>
          <w:i w:val="0"/>
          <w:iCs w:val="0"/>
          <w:caps w:val="0"/>
          <w:smallCaps w:val="0"/>
          <w:noProof w:val="0"/>
          <w:color w:val="1F1F1F"/>
          <w:sz w:val="22"/>
          <w:szCs w:val="22"/>
          <w:lang w:val="es"/>
        </w:rPr>
        <w:t xml:space="preserve">Haga clic en "Solicite pase para jóvenes, personas mayores y discapacidad" en el menú. </w:t>
      </w:r>
    </w:p>
    <w:p w:rsidR="69CAF45F" w:rsidP="5C9DED2E" w:rsidRDefault="69CAF45F" w14:paraId="3DB570A1" w14:textId="5CF3E98C">
      <w:pPr>
        <w:pStyle w:val="ListParagraph"/>
        <w:numPr>
          <w:ilvl w:val="0"/>
          <w:numId w:val="9"/>
        </w:numPr>
        <w:suppressLineNumbers w:val="0"/>
        <w:bidi w:val="0"/>
        <w:spacing w:before="0" w:beforeAutospacing="off" w:after="0" w:afterAutospacing="off" w:line="259" w:lineRule="auto"/>
        <w:ind w:right="0"/>
        <w:jc w:val="left"/>
        <w:rPr>
          <w:rFonts w:ascii="Arial" w:hAnsi="Arial" w:eastAsia="Arial" w:cs="Arial"/>
          <w:b w:val="0"/>
          <w:bCs w:val="0"/>
          <w:i w:val="0"/>
          <w:iCs w:val="0"/>
          <w:caps w:val="0"/>
          <w:smallCaps w:val="0"/>
          <w:noProof w:val="0"/>
          <w:color w:val="1F1F1F"/>
          <w:sz w:val="22"/>
          <w:szCs w:val="22"/>
          <w:lang w:val="es"/>
        </w:rPr>
      </w:pPr>
      <w:r w:rsidRPr="5C9DED2E" w:rsidR="69CAF45F">
        <w:rPr>
          <w:rFonts w:ascii="Arial" w:hAnsi="Arial" w:eastAsia="Arial" w:cs="Arial"/>
          <w:b w:val="0"/>
          <w:bCs w:val="0"/>
          <w:i w:val="0"/>
          <w:iCs w:val="0"/>
          <w:caps w:val="0"/>
          <w:smallCaps w:val="0"/>
          <w:noProof w:val="0"/>
          <w:color w:val="1F1F1F"/>
          <w:sz w:val="22"/>
          <w:szCs w:val="22"/>
          <w:lang w:val="es"/>
        </w:rPr>
        <w:t xml:space="preserve">Ingrese su nombre y detalles de su fecha de nacimiento, y </w:t>
      </w:r>
      <w:r w:rsidRPr="5C9DED2E" w:rsidR="53F8A8AC">
        <w:rPr>
          <w:rFonts w:ascii="Arial" w:hAnsi="Arial" w:eastAsia="Arial" w:cs="Arial"/>
          <w:b w:val="0"/>
          <w:bCs w:val="0"/>
          <w:i w:val="0"/>
          <w:iCs w:val="0"/>
          <w:caps w:val="0"/>
          <w:smallCaps w:val="0"/>
          <w:noProof w:val="0"/>
          <w:color w:val="1F1F1F"/>
          <w:sz w:val="22"/>
          <w:szCs w:val="22"/>
          <w:lang w:val="es"/>
        </w:rPr>
        <w:t xml:space="preserve">suba </w:t>
      </w:r>
      <w:r w:rsidRPr="5C9DED2E" w:rsidR="69CAF45F">
        <w:rPr>
          <w:rFonts w:ascii="Arial" w:hAnsi="Arial" w:eastAsia="Arial" w:cs="Arial"/>
          <w:b w:val="0"/>
          <w:bCs w:val="0"/>
          <w:i w:val="0"/>
          <w:iCs w:val="0"/>
          <w:caps w:val="0"/>
          <w:smallCaps w:val="0"/>
          <w:noProof w:val="0"/>
          <w:color w:val="1F1F1F"/>
          <w:sz w:val="22"/>
          <w:szCs w:val="22"/>
          <w:lang w:val="es"/>
        </w:rPr>
        <w:t xml:space="preserve">documentos que demuestren que califica para el programa, como una licencia de conducir o una identificación escolar.  </w:t>
      </w:r>
    </w:p>
    <w:p w:rsidR="0E4A9362" w:rsidP="0E4A9362" w:rsidRDefault="0E4A9362" w14:paraId="59994B5F" w14:textId="64C46A63">
      <w:pPr>
        <w:pStyle w:val="Normal"/>
        <w:suppressLineNumbers w:val="0"/>
        <w:bidi w:val="0"/>
        <w:spacing w:before="0" w:beforeAutospacing="off" w:after="0" w:afterAutospacing="off" w:line="259" w:lineRule="auto"/>
        <w:ind w:left="0" w:right="0"/>
        <w:jc w:val="left"/>
        <w:rPr>
          <w:rFonts w:ascii="Arial" w:hAnsi="Arial" w:eastAsia="Arial" w:cs="Arial"/>
          <w:b w:val="0"/>
          <w:bCs w:val="0"/>
          <w:i w:val="0"/>
          <w:iCs w:val="0"/>
          <w:caps w:val="0"/>
          <w:smallCaps w:val="0"/>
          <w:noProof w:val="0"/>
          <w:color w:val="1F1F1F"/>
          <w:sz w:val="22"/>
          <w:szCs w:val="22"/>
          <w:lang w:val="es"/>
        </w:rPr>
      </w:pPr>
    </w:p>
    <w:p w:rsidR="69CAF45F" w:rsidP="0E4A9362" w:rsidRDefault="69CAF45F" w14:paraId="1F4511FA" w14:textId="5271BF73">
      <w:pPr>
        <w:pStyle w:val="Normal"/>
        <w:suppressLineNumbers w:val="0"/>
        <w:bidi w:val="0"/>
        <w:spacing w:before="0" w:beforeAutospacing="off" w:after="0" w:afterAutospacing="off" w:line="259" w:lineRule="auto"/>
        <w:ind w:left="0" w:right="0"/>
        <w:jc w:val="left"/>
        <w:rPr>
          <w:rFonts w:ascii="Arial" w:hAnsi="Arial" w:eastAsia="Arial" w:cs="Arial"/>
          <w:b w:val="0"/>
          <w:bCs w:val="0"/>
          <w:i w:val="0"/>
          <w:iCs w:val="0"/>
          <w:caps w:val="0"/>
          <w:smallCaps w:val="0"/>
          <w:noProof w:val="0"/>
          <w:color w:val="1F1F1F"/>
          <w:sz w:val="22"/>
          <w:szCs w:val="22"/>
          <w:lang w:val="es"/>
        </w:rPr>
      </w:pPr>
      <w:r w:rsidRPr="0E4A9362" w:rsidR="69CAF45F">
        <w:rPr>
          <w:rFonts w:ascii="Arial" w:hAnsi="Arial" w:eastAsia="Arial" w:cs="Arial"/>
          <w:b w:val="0"/>
          <w:bCs w:val="0"/>
          <w:i w:val="0"/>
          <w:iCs w:val="0"/>
          <w:caps w:val="0"/>
          <w:smallCaps w:val="0"/>
          <w:noProof w:val="0"/>
          <w:color w:val="1F1F1F"/>
          <w:sz w:val="22"/>
          <w:szCs w:val="22"/>
          <w:lang w:val="es"/>
        </w:rPr>
        <w:t xml:space="preserve">Para obtener más información e instrucciones paso a paso, </w:t>
      </w:r>
      <w:hyperlink r:id="R76938c8fa49b4c87">
        <w:r w:rsidRPr="0E4A9362" w:rsidR="69CAF45F">
          <w:rPr>
            <w:rStyle w:val="Hyperlink"/>
            <w:rFonts w:ascii="Arial" w:hAnsi="Arial" w:eastAsia="Arial" w:cs="Arial"/>
            <w:b w:val="0"/>
            <w:bCs w:val="0"/>
            <w:i w:val="0"/>
            <w:iCs w:val="0"/>
            <w:caps w:val="0"/>
            <w:smallCaps w:val="0"/>
            <w:noProof w:val="0"/>
            <w:sz w:val="22"/>
            <w:szCs w:val="22"/>
            <w:lang w:val="es"/>
          </w:rPr>
          <w:t>visite el sitio web de PRONTO</w:t>
        </w:r>
      </w:hyperlink>
      <w:r w:rsidRPr="0E4A9362" w:rsidR="69CAF45F">
        <w:rPr>
          <w:rFonts w:ascii="Arial" w:hAnsi="Arial" w:eastAsia="Arial" w:cs="Arial"/>
          <w:b w:val="0"/>
          <w:bCs w:val="0"/>
          <w:i w:val="0"/>
          <w:iCs w:val="0"/>
          <w:caps w:val="0"/>
          <w:smallCaps w:val="0"/>
          <w:noProof w:val="0"/>
          <w:color w:val="1F1F1F"/>
          <w:sz w:val="22"/>
          <w:szCs w:val="22"/>
          <w:lang w:val="es"/>
        </w:rPr>
        <w:t>.</w:t>
      </w:r>
      <w:r>
        <w:br/>
      </w:r>
      <w:r>
        <w:br/>
      </w:r>
    </w:p>
    <w:p xmlns:wp14="http://schemas.microsoft.com/office/word/2010/wordml" w:rsidP="4598026D" wp14:paraId="2C078E63" wp14:textId="40D8B626">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4">
    <w:nsid w:val="7a93c8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3e275d1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3f45b26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23b4864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f9defc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67d04f4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88018e8"/>
    <w:multiLevelType xmlns:w="http://schemas.openxmlformats.org/wordprocessingml/2006/main" w:val="hybridMultilevel"/>
    <w:lvl xmlns:w="http://schemas.openxmlformats.org/wordprocessingml/2006/main" w:ilvl="0">
      <w:start w:val="4"/>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7540948d"/>
    <w:multiLevelType xmlns:w="http://schemas.openxmlformats.org/wordprocessingml/2006/main" w:val="hybridMultilevel"/>
    <w:lvl xmlns:w="http://schemas.openxmlformats.org/wordprocessingml/2006/main" w:ilvl="0">
      <w:start w:val="3"/>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21322c97"/>
    <w:multiLevelType xmlns:w="http://schemas.openxmlformats.org/wordprocessingml/2006/main" w:val="hybridMultilevel"/>
    <w:lvl xmlns:w="http://schemas.openxmlformats.org/wordprocessingml/2006/main" w:ilvl="0">
      <w:start w:val="2"/>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222b33a2"/>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22af9d1"/>
    <w:multiLevelType xmlns:w="http://schemas.openxmlformats.org/wordprocessingml/2006/main" w:val="hybridMultilevel"/>
    <w:lvl xmlns:w="http://schemas.openxmlformats.org/wordprocessingml/2006/main" w:ilvl="0">
      <w:start w:val="2"/>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5b73dcd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28e059a7"/>
    <w:multiLevelType xmlns:w="http://schemas.openxmlformats.org/wordprocessingml/2006/main" w:val="hybridMultilevel"/>
    <w:lvl xmlns:w="http://schemas.openxmlformats.org/wordprocessingml/2006/main" w:ilvl="0">
      <w:start w:val="2"/>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11282365"/>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701FC35"/>
    <w:rsid w:val="004C5DAA"/>
    <w:rsid w:val="00978500"/>
    <w:rsid w:val="026F7BE7"/>
    <w:rsid w:val="0410A283"/>
    <w:rsid w:val="047058DC"/>
    <w:rsid w:val="05249802"/>
    <w:rsid w:val="0586E912"/>
    <w:rsid w:val="06EC6FF2"/>
    <w:rsid w:val="06FF56E1"/>
    <w:rsid w:val="07A76E41"/>
    <w:rsid w:val="0805A20B"/>
    <w:rsid w:val="08728D14"/>
    <w:rsid w:val="08853D45"/>
    <w:rsid w:val="0A6BA1FA"/>
    <w:rsid w:val="0AF71671"/>
    <w:rsid w:val="0BBEB86F"/>
    <w:rsid w:val="0C2058FE"/>
    <w:rsid w:val="0C61E873"/>
    <w:rsid w:val="0DE4191B"/>
    <w:rsid w:val="0E4A9362"/>
    <w:rsid w:val="11D28855"/>
    <w:rsid w:val="11F61178"/>
    <w:rsid w:val="12088DB6"/>
    <w:rsid w:val="120EA725"/>
    <w:rsid w:val="124FD5FC"/>
    <w:rsid w:val="13FF584C"/>
    <w:rsid w:val="146169CE"/>
    <w:rsid w:val="147B69FC"/>
    <w:rsid w:val="14FA2E12"/>
    <w:rsid w:val="167B4AA9"/>
    <w:rsid w:val="16BB3414"/>
    <w:rsid w:val="171C670B"/>
    <w:rsid w:val="1A02CF72"/>
    <w:rsid w:val="1A588A87"/>
    <w:rsid w:val="1B29096E"/>
    <w:rsid w:val="1B697E3A"/>
    <w:rsid w:val="1BF06CF0"/>
    <w:rsid w:val="1D3A3053"/>
    <w:rsid w:val="1D4AD806"/>
    <w:rsid w:val="223BCFBA"/>
    <w:rsid w:val="22EC5BE7"/>
    <w:rsid w:val="2414A2F7"/>
    <w:rsid w:val="24C4126B"/>
    <w:rsid w:val="26A8E437"/>
    <w:rsid w:val="26ABFEB0"/>
    <w:rsid w:val="26CB254E"/>
    <w:rsid w:val="2858BE05"/>
    <w:rsid w:val="2874180C"/>
    <w:rsid w:val="2876A9C7"/>
    <w:rsid w:val="293F9294"/>
    <w:rsid w:val="2BEC4F39"/>
    <w:rsid w:val="2C005229"/>
    <w:rsid w:val="2DBEBCC0"/>
    <w:rsid w:val="2DCB5F26"/>
    <w:rsid w:val="2DD3CAD9"/>
    <w:rsid w:val="2E007162"/>
    <w:rsid w:val="2E485B54"/>
    <w:rsid w:val="2EAB124B"/>
    <w:rsid w:val="2EC317D4"/>
    <w:rsid w:val="2EE87499"/>
    <w:rsid w:val="300992E4"/>
    <w:rsid w:val="305DF3E5"/>
    <w:rsid w:val="30CF82F2"/>
    <w:rsid w:val="319EEEF6"/>
    <w:rsid w:val="322E6F13"/>
    <w:rsid w:val="32437983"/>
    <w:rsid w:val="33CFBC8E"/>
    <w:rsid w:val="340E43F1"/>
    <w:rsid w:val="345B7876"/>
    <w:rsid w:val="3496CD9F"/>
    <w:rsid w:val="34BE088C"/>
    <w:rsid w:val="350F1FB2"/>
    <w:rsid w:val="365E1993"/>
    <w:rsid w:val="3701FC35"/>
    <w:rsid w:val="379D2496"/>
    <w:rsid w:val="38F787A1"/>
    <w:rsid w:val="3B05222F"/>
    <w:rsid w:val="3D53FFFE"/>
    <w:rsid w:val="3DFA9FC9"/>
    <w:rsid w:val="3E154A0D"/>
    <w:rsid w:val="3E6C567B"/>
    <w:rsid w:val="3EB82FBB"/>
    <w:rsid w:val="400C616C"/>
    <w:rsid w:val="418D51DB"/>
    <w:rsid w:val="41BABE23"/>
    <w:rsid w:val="4384A752"/>
    <w:rsid w:val="4502D619"/>
    <w:rsid w:val="450BF024"/>
    <w:rsid w:val="4598026D"/>
    <w:rsid w:val="45F1B921"/>
    <w:rsid w:val="4623CBD8"/>
    <w:rsid w:val="4753B456"/>
    <w:rsid w:val="479C3D48"/>
    <w:rsid w:val="47A11A49"/>
    <w:rsid w:val="4A50AAAF"/>
    <w:rsid w:val="4B75B34A"/>
    <w:rsid w:val="4C6FD26E"/>
    <w:rsid w:val="4D311A36"/>
    <w:rsid w:val="4F17AE2F"/>
    <w:rsid w:val="50876ED0"/>
    <w:rsid w:val="50AE1CBF"/>
    <w:rsid w:val="52BD3ACB"/>
    <w:rsid w:val="53F8A8AC"/>
    <w:rsid w:val="54291CA5"/>
    <w:rsid w:val="544F134A"/>
    <w:rsid w:val="54A627F5"/>
    <w:rsid w:val="550FC458"/>
    <w:rsid w:val="565827CC"/>
    <w:rsid w:val="569D15D9"/>
    <w:rsid w:val="586F594B"/>
    <w:rsid w:val="5C9DED2E"/>
    <w:rsid w:val="5CB09AB0"/>
    <w:rsid w:val="617FF857"/>
    <w:rsid w:val="620E3A53"/>
    <w:rsid w:val="62F0BC09"/>
    <w:rsid w:val="62F2D5B2"/>
    <w:rsid w:val="63478867"/>
    <w:rsid w:val="63F59D71"/>
    <w:rsid w:val="642B7079"/>
    <w:rsid w:val="65F08DED"/>
    <w:rsid w:val="66B48957"/>
    <w:rsid w:val="66D2C0DC"/>
    <w:rsid w:val="676168DF"/>
    <w:rsid w:val="68F59664"/>
    <w:rsid w:val="69676A5B"/>
    <w:rsid w:val="697593D8"/>
    <w:rsid w:val="69CAF45F"/>
    <w:rsid w:val="69D6F62E"/>
    <w:rsid w:val="6A680CD7"/>
    <w:rsid w:val="6B8BE62B"/>
    <w:rsid w:val="6BCEE5ED"/>
    <w:rsid w:val="6CEEB18C"/>
    <w:rsid w:val="6E389FA7"/>
    <w:rsid w:val="6EFB70BD"/>
    <w:rsid w:val="6EFC987E"/>
    <w:rsid w:val="6F3AF7D7"/>
    <w:rsid w:val="70DD2D9D"/>
    <w:rsid w:val="71614417"/>
    <w:rsid w:val="7284406F"/>
    <w:rsid w:val="73870D39"/>
    <w:rsid w:val="74BEB893"/>
    <w:rsid w:val="74FD3D8D"/>
    <w:rsid w:val="752F401D"/>
    <w:rsid w:val="75AEA5C6"/>
    <w:rsid w:val="76037BD9"/>
    <w:rsid w:val="773F45EE"/>
    <w:rsid w:val="7829E208"/>
    <w:rsid w:val="786A63BA"/>
    <w:rsid w:val="7A574738"/>
    <w:rsid w:val="7B16D88A"/>
    <w:rsid w:val="7BA1632C"/>
    <w:rsid w:val="7C7710E3"/>
    <w:rsid w:val="7CC589FA"/>
    <w:rsid w:val="7D1167A6"/>
    <w:rsid w:val="7E09E3BC"/>
    <w:rsid w:val="7E342076"/>
    <w:rsid w:val="7EEC4849"/>
    <w:rsid w:val="7F17E721"/>
    <w:rsid w:val="7F5FF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1FC35"/>
  <w15:chartTrackingRefBased/>
  <w15:docId w15:val="{4FF4ABE3-7321-42D1-B1AE-0720BF1B2AA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db99e6932c654751" /><Relationship Type="http://schemas.openxmlformats.org/officeDocument/2006/relationships/hyperlink" Target="https://www.ridepronto.com/es/pronto-online-application-faq/" TargetMode="External" Id="R76938c8fa49b4c87" /><Relationship Type="http://schemas.openxmlformats.org/officeDocument/2006/relationships/hyperlink" Target="http://www.ridePRONTO.com/es" TargetMode="External" Id="R1b74064204f348e4" /><Relationship Type="http://schemas.openxmlformats.org/officeDocument/2006/relationships/hyperlink" Target="https://www.ridepronto.com/es/pronto-online-application-faq/" TargetMode="External" Id="Rd83fd81a9b944575" /><Relationship Type="http://schemas.openxmlformats.org/officeDocument/2006/relationships/hyperlink" Target="https://www.ridepronto.com/es/pronto-online-application-faq/" TargetMode="External" Id="R8177b50944ae4f07" /><Relationship Type="http://schemas.openxmlformats.org/officeDocument/2006/relationships/hyperlink" Target="https://www.ridepronto.com/es/pronto-online-application-faq/" TargetMode="External" Id="Rb4a406f6156d4367" /><Relationship Type="http://schemas.openxmlformats.org/officeDocument/2006/relationships/hyperlink" Target="https://www.ridepronto.com/es/pronto-online-application-faq/" TargetMode="External" Id="Rced5e0a198264f75" /><Relationship Type="http://schemas.openxmlformats.org/officeDocument/2006/relationships/hyperlink" Target="http://www.sdmts.com" TargetMode="External" Id="R19093c234f4b40ae" /><Relationship Type="http://schemas.openxmlformats.org/officeDocument/2006/relationships/hyperlink" Target="http://www.gonctd.com" TargetMode="External" Id="R888dd7ed81fd41db" /><Relationship Type="http://schemas.openxmlformats.org/officeDocument/2006/relationships/hyperlink" Target="http://www.ridepronto.com/es" TargetMode="External" Id="R20dcddcfa91f46cb"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FF6A73863FED4C9ED0F3D521F166ED" ma:contentTypeVersion="15" ma:contentTypeDescription="Create a new document." ma:contentTypeScope="" ma:versionID="1de929b510056690b3dfb225c4d5939b">
  <xsd:schema xmlns:xsd="http://www.w3.org/2001/XMLSchema" xmlns:xs="http://www.w3.org/2001/XMLSchema" xmlns:p="http://schemas.microsoft.com/office/2006/metadata/properties" xmlns:ns2="34b0f830-c341-4dbd-a672-738bdc88d344" xmlns:ns3="717bb436-1447-4813-b2b7-1bb7d8dafc7e" targetNamespace="http://schemas.microsoft.com/office/2006/metadata/properties" ma:root="true" ma:fieldsID="3eb0aae84b57c980be9dba820540fcb2" ns2:_="" ns3:_="">
    <xsd:import namespace="34b0f830-c341-4dbd-a672-738bdc88d344"/>
    <xsd:import namespace="717bb436-1447-4813-b2b7-1bb7d8dafc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0f830-c341-4dbd-a672-738bdc88d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a01807e-d4fc-4306-8219-63dcaf60c42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7bb436-1447-4813-b2b7-1bb7d8dafc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7b18f90-7486-484a-b1e8-567429551f2d}" ma:internalName="TaxCatchAll" ma:showField="CatchAllData" ma:web="717bb436-1447-4813-b2b7-1bb7d8dafc7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7bb436-1447-4813-b2b7-1bb7d8dafc7e" xsi:nil="true"/>
    <lcf76f155ced4ddcb4097134ff3c332f xmlns="34b0f830-c341-4dbd-a672-738bdc88d3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95BE3A-83E3-4B77-AD90-629BEE0752C1}"/>
</file>

<file path=customXml/itemProps2.xml><?xml version="1.0" encoding="utf-8"?>
<ds:datastoreItem xmlns:ds="http://schemas.openxmlformats.org/officeDocument/2006/customXml" ds:itemID="{89292391-E95B-4AAE-9DDB-14B923EE71FA}"/>
</file>

<file path=customXml/itemProps3.xml><?xml version="1.0" encoding="utf-8"?>
<ds:datastoreItem xmlns:ds="http://schemas.openxmlformats.org/officeDocument/2006/customXml" ds:itemID="{BE92C3EF-77C9-4F04-9B31-EACC37DF6DB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Stacie Bishop</dc:creator>
  <cp:keywords/>
  <dc:description/>
  <cp:lastModifiedBy>Stacie Bishop</cp:lastModifiedBy>
  <dcterms:created xsi:type="dcterms:W3CDTF">2024-05-30T17:24:10Z</dcterms:created>
  <dcterms:modified xsi:type="dcterms:W3CDTF">2025-03-04T22:16:14Z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0x010100E6FF6A73863FED4C9ED0F3D521F166ED</vt:lpwstr>
  </property>
  <property fmtid="{D5CDD505-2E9C-101B-9397-08002B2CF9AE}" pid="3" name="MediaServiceImageTags">
    <vt:lpwstr/>
  </property>
</Properties>
</file>